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AEF07" w14:textId="77777777" w:rsidR="00BC0C23" w:rsidRPr="004B106E" w:rsidRDefault="00BC0C23" w:rsidP="00BC0C23">
      <w:pPr>
        <w:rPr>
          <w:b/>
        </w:rPr>
      </w:pPr>
      <w:bookmarkStart w:id="0" w:name="_Hlk525389873"/>
      <w:r w:rsidRPr="004B106E">
        <w:rPr>
          <w:b/>
        </w:rPr>
        <w:t xml:space="preserve">Příloha č. </w:t>
      </w:r>
      <w:r>
        <w:rPr>
          <w:b/>
        </w:rPr>
        <w:t>1</w:t>
      </w:r>
      <w:r w:rsidRPr="004B106E">
        <w:rPr>
          <w:b/>
        </w:rPr>
        <w:t xml:space="preserve"> – </w:t>
      </w:r>
      <w:bookmarkEnd w:id="0"/>
      <w:r>
        <w:rPr>
          <w:b/>
        </w:rPr>
        <w:t>Technická specifikace</w:t>
      </w:r>
    </w:p>
    <w:p w14:paraId="5BC0A7FF" w14:textId="77777777" w:rsidR="00BC0C23" w:rsidRPr="004B106E" w:rsidRDefault="00DE4A3E" w:rsidP="00BC0C23">
      <w:pPr>
        <w:pStyle w:val="Normln1"/>
        <w:rPr>
          <w:rFonts w:ascii="Times New Roman" w:hAnsi="Times New Roman" w:cs="Times New Roman"/>
          <w:i/>
        </w:rPr>
      </w:pPr>
      <w:r>
        <w:rPr>
          <w:rFonts w:ascii="Times New Roman" w:hAnsi="Times New Roman" w:cs="Times New Roman"/>
          <w:b/>
        </w:rPr>
        <w:pict w14:anchorId="1EBB4F65">
          <v:rect id="_x0000_i1025" style="width:0;height:1.5pt" o:hralign="center" o:hrstd="t" o:hr="t" fillcolor="#a0a0a0" stroked="f"/>
        </w:pict>
      </w:r>
    </w:p>
    <w:p w14:paraId="08F9D448" w14:textId="77777777" w:rsidR="00C67F9C" w:rsidRDefault="00C67F9C" w:rsidP="00C67F9C">
      <w:pPr>
        <w:jc w:val="both"/>
        <w:rPr>
          <w:rFonts w:ascii="Arial" w:hAnsi="Arial" w:cs="Arial"/>
          <w:b/>
          <w:bCs/>
          <w:sz w:val="20"/>
          <w:szCs w:val="20"/>
          <w:u w:val="single"/>
        </w:rPr>
      </w:pPr>
    </w:p>
    <w:p w14:paraId="73517E2F" w14:textId="77777777" w:rsidR="00C67F9C" w:rsidRPr="008F19C5" w:rsidRDefault="00C67F9C" w:rsidP="00C67F9C">
      <w:pPr>
        <w:jc w:val="both"/>
        <w:rPr>
          <w:rFonts w:ascii="Arial" w:hAnsi="Arial" w:cs="Arial"/>
          <w:b/>
          <w:sz w:val="20"/>
          <w:szCs w:val="20"/>
        </w:rPr>
      </w:pPr>
      <w:r>
        <w:rPr>
          <w:rFonts w:ascii="Arial" w:hAnsi="Arial" w:cs="Arial"/>
          <w:b/>
          <w:sz w:val="20"/>
          <w:szCs w:val="20"/>
        </w:rPr>
        <w:t>Hardware</w:t>
      </w:r>
    </w:p>
    <w:p w14:paraId="1862BB7A" w14:textId="77777777" w:rsidR="00C67F9C" w:rsidRPr="0076789F" w:rsidRDefault="00C67F9C" w:rsidP="00C67F9C">
      <w:pPr>
        <w:jc w:val="both"/>
        <w:rPr>
          <w:rFonts w:ascii="Arial" w:hAnsi="Arial" w:cs="Arial"/>
          <w:sz w:val="20"/>
          <w:szCs w:val="20"/>
          <w:u w:val="single"/>
        </w:rPr>
      </w:pPr>
    </w:p>
    <w:p w14:paraId="1EBEE81A" w14:textId="01D79DCC" w:rsidR="00C67F9C" w:rsidRDefault="0046225F" w:rsidP="00C67F9C">
      <w:pPr>
        <w:pStyle w:val="Normln1"/>
        <w:numPr>
          <w:ilvl w:val="0"/>
          <w:numId w:val="1"/>
        </w:numPr>
        <w:jc w:val="both"/>
        <w:rPr>
          <w:sz w:val="20"/>
          <w:szCs w:val="20"/>
        </w:rPr>
      </w:pPr>
      <w:r>
        <w:rPr>
          <w:sz w:val="20"/>
          <w:szCs w:val="20"/>
        </w:rPr>
        <w:t>Napájení budou zajišťovat baterie s minimální kapacitou provozu</w:t>
      </w:r>
      <w:ins w:id="1" w:author="Miško David, Ing." w:date="2025-01-27T08:22:00Z">
        <w:r w:rsidR="002C4776">
          <w:rPr>
            <w:sz w:val="20"/>
            <w:szCs w:val="20"/>
          </w:rPr>
          <w:t xml:space="preserve"> zařízení jako celku, </w:t>
        </w:r>
      </w:ins>
      <w:ins w:id="2" w:author="Miško David, Ing." w:date="2025-01-27T08:32:00Z">
        <w:r w:rsidR="006105EB">
          <w:rPr>
            <w:sz w:val="20"/>
            <w:szCs w:val="20"/>
          </w:rPr>
          <w:br/>
        </w:r>
      </w:ins>
      <w:ins w:id="3" w:author="Miško David, Ing." w:date="2025-01-27T08:22:00Z">
        <w:r w:rsidR="002C4776">
          <w:rPr>
            <w:sz w:val="20"/>
            <w:szCs w:val="20"/>
          </w:rPr>
          <w:t>a to v délce</w:t>
        </w:r>
      </w:ins>
      <w:r w:rsidR="00C67F9C">
        <w:rPr>
          <w:sz w:val="20"/>
          <w:szCs w:val="20"/>
        </w:rPr>
        <w:t xml:space="preserve"> 5 let bez </w:t>
      </w:r>
      <w:r w:rsidR="0038228D">
        <w:rPr>
          <w:sz w:val="20"/>
          <w:szCs w:val="20"/>
        </w:rPr>
        <w:t xml:space="preserve">jakéhokoliv </w:t>
      </w:r>
      <w:r w:rsidR="00C67F9C">
        <w:rPr>
          <w:sz w:val="20"/>
          <w:szCs w:val="20"/>
        </w:rPr>
        <w:t>dobíjení</w:t>
      </w:r>
      <w:r w:rsidR="0038228D">
        <w:rPr>
          <w:sz w:val="20"/>
          <w:szCs w:val="20"/>
        </w:rPr>
        <w:t>, přídavný dobíjecí modul není přípustný</w:t>
      </w:r>
      <w:r w:rsidR="00C67F9C">
        <w:rPr>
          <w:sz w:val="20"/>
          <w:szCs w:val="20"/>
        </w:rPr>
        <w:t>. Baterie budou uloženy v šasi obrazovky, kde je rovněž umístěná potřebná elektronika.</w:t>
      </w:r>
      <w:ins w:id="4" w:author="Milan Friedrich" w:date="2025-02-14T10:27:00Z" w16du:dateUtc="2025-02-14T09:27:00Z">
        <w:r w:rsidR="00DE4A3E">
          <w:rPr>
            <w:sz w:val="20"/>
            <w:szCs w:val="20"/>
          </w:rPr>
          <w:t xml:space="preserve"> Záruka za jakost ve vztahu k bateriím činí 5 let; v případě výměny baterie v záruční době</w:t>
        </w:r>
      </w:ins>
      <w:ins w:id="5" w:author="Milan Friedrich" w:date="2025-02-14T10:28:00Z" w16du:dateUtc="2025-02-14T09:28:00Z">
        <w:r w:rsidR="00DE4A3E">
          <w:rPr>
            <w:sz w:val="20"/>
            <w:szCs w:val="20"/>
          </w:rPr>
          <w:t xml:space="preserve"> poskytuje prodávající na vyměněnou</w:t>
        </w:r>
      </w:ins>
      <w:ins w:id="6" w:author="Milan Friedrich" w:date="2025-02-14T10:29:00Z" w16du:dateUtc="2025-02-14T09:29:00Z">
        <w:r w:rsidR="00DE4A3E">
          <w:rPr>
            <w:sz w:val="20"/>
            <w:szCs w:val="20"/>
          </w:rPr>
          <w:t xml:space="preserve"> (novou)</w:t>
        </w:r>
      </w:ins>
      <w:ins w:id="7" w:author="Milan Friedrich" w:date="2025-02-14T10:28:00Z" w16du:dateUtc="2025-02-14T09:28:00Z">
        <w:r w:rsidR="00DE4A3E">
          <w:rPr>
            <w:sz w:val="20"/>
            <w:szCs w:val="20"/>
          </w:rPr>
          <w:t xml:space="preserve"> baterii shodnou záruku za jakost v délce 5 let.</w:t>
        </w:r>
      </w:ins>
    </w:p>
    <w:p w14:paraId="1CDAEA70" w14:textId="77777777" w:rsidR="00C67F9C" w:rsidRDefault="00C67F9C" w:rsidP="00C67F9C">
      <w:pPr>
        <w:pStyle w:val="Odstavecseseznamem"/>
        <w:jc w:val="both"/>
        <w:rPr>
          <w:rFonts w:ascii="Arial" w:hAnsi="Arial" w:cs="Arial"/>
          <w:sz w:val="20"/>
          <w:szCs w:val="20"/>
        </w:rPr>
      </w:pPr>
    </w:p>
    <w:p w14:paraId="479A391F" w14:textId="7D9DF1A3" w:rsidR="00FC04EC" w:rsidRPr="00FC04EC" w:rsidRDefault="00C67F9C" w:rsidP="00FC04EC">
      <w:pPr>
        <w:pStyle w:val="Normln1"/>
        <w:numPr>
          <w:ilvl w:val="0"/>
          <w:numId w:val="1"/>
        </w:numPr>
        <w:jc w:val="both"/>
        <w:rPr>
          <w:ins w:id="8" w:author="Miško David, Ing." w:date="2025-01-27T08:31:00Z"/>
          <w:sz w:val="20"/>
          <w:szCs w:val="20"/>
        </w:rPr>
      </w:pPr>
      <w:r w:rsidRPr="00FC04EC">
        <w:rPr>
          <w:sz w:val="20"/>
          <w:szCs w:val="20"/>
        </w:rPr>
        <w:t>Sou</w:t>
      </w:r>
      <w:r>
        <w:rPr>
          <w:sz w:val="20"/>
          <w:szCs w:val="20"/>
        </w:rPr>
        <w:t>částí bud</w:t>
      </w:r>
      <w:r w:rsidR="00F94BC5">
        <w:rPr>
          <w:sz w:val="20"/>
          <w:szCs w:val="20"/>
        </w:rPr>
        <w:t xml:space="preserve">e LED osvětlení displeje </w:t>
      </w:r>
      <w:r w:rsidR="001A439F">
        <w:rPr>
          <w:sz w:val="20"/>
          <w:szCs w:val="20"/>
        </w:rPr>
        <w:t>s aktivací</w:t>
      </w:r>
      <w:r w:rsidR="005D6937">
        <w:rPr>
          <w:sz w:val="20"/>
          <w:szCs w:val="20"/>
        </w:rPr>
        <w:t xml:space="preserve"> antivandal tlačítkem dle principu času soumraku a úsvitu.</w:t>
      </w:r>
      <w:ins w:id="9" w:author="Miško David, Ing." w:date="2025-01-27T08:31:00Z">
        <w:r w:rsidR="00FC04EC">
          <w:rPr>
            <w:sz w:val="20"/>
            <w:szCs w:val="20"/>
          </w:rPr>
          <w:t xml:space="preserve"> </w:t>
        </w:r>
        <w:r w:rsidR="00FC04EC" w:rsidRPr="00FC04EC">
          <w:rPr>
            <w:sz w:val="20"/>
            <w:szCs w:val="20"/>
          </w:rPr>
          <w:t>Displej zařízení lze rozsvítit aktivací tlačítka, a to v období od soumraku do úsvitu. V období od úsvitu do soumraku nelze displej rozsvítit ani aktivačním tlačítkem.</w:t>
        </w:r>
      </w:ins>
      <w:ins w:id="10" w:author="Miško David, Ing." w:date="2025-01-28T13:28:00Z">
        <w:r w:rsidR="00C6476D">
          <w:rPr>
            <w:sz w:val="20"/>
            <w:szCs w:val="20"/>
          </w:rPr>
          <w:t xml:space="preserve"> Doba potřebného svícení je stanovena na </w:t>
        </w:r>
      </w:ins>
      <w:ins w:id="11" w:author="Miško David, Ing." w:date="2025-01-28T14:02:00Z">
        <w:r w:rsidR="005744CD">
          <w:rPr>
            <w:sz w:val="20"/>
            <w:szCs w:val="20"/>
          </w:rPr>
          <w:t>minimální hodnotu 15s</w:t>
        </w:r>
      </w:ins>
      <w:ins w:id="12" w:author="Miško David, Ing." w:date="2025-01-29T15:23:00Z">
        <w:r w:rsidR="00BE6634">
          <w:rPr>
            <w:sz w:val="20"/>
            <w:szCs w:val="20"/>
          </w:rPr>
          <w:t xml:space="preserve">, </w:t>
        </w:r>
      </w:ins>
      <w:ins w:id="13" w:author="Miško David, Ing." w:date="2025-01-28T14:02:00Z">
        <w:r w:rsidR="005744CD">
          <w:rPr>
            <w:sz w:val="20"/>
            <w:szCs w:val="20"/>
          </w:rPr>
          <w:t xml:space="preserve">přičemž Zadavatel si </w:t>
        </w:r>
      </w:ins>
      <w:ins w:id="14" w:author="Miško David, Ing." w:date="2025-01-30T07:30:00Z">
        <w:r w:rsidR="00F340CC">
          <w:rPr>
            <w:sz w:val="20"/>
            <w:szCs w:val="20"/>
          </w:rPr>
          <w:t>vyhrazuje právo</w:t>
        </w:r>
      </w:ins>
      <w:ins w:id="15" w:author="Miško David, Ing." w:date="2025-01-28T14:02:00Z">
        <w:r w:rsidR="005744CD">
          <w:rPr>
            <w:sz w:val="20"/>
            <w:szCs w:val="20"/>
          </w:rPr>
          <w:t xml:space="preserve"> tento inte</w:t>
        </w:r>
      </w:ins>
      <w:ins w:id="16" w:author="Miško David, Ing." w:date="2025-01-28T14:03:00Z">
        <w:r w:rsidR="005744CD">
          <w:rPr>
            <w:sz w:val="20"/>
            <w:szCs w:val="20"/>
          </w:rPr>
          <w:t>rval změnit</w:t>
        </w:r>
      </w:ins>
      <w:ins w:id="17" w:author="Milan Friedrich" w:date="2025-02-03T15:05:00Z" w16du:dateUtc="2025-02-03T14:05:00Z">
        <w:r w:rsidR="0076652E">
          <w:rPr>
            <w:sz w:val="20"/>
            <w:szCs w:val="20"/>
          </w:rPr>
          <w:t xml:space="preserve"> (maximálně však na 60s)</w:t>
        </w:r>
      </w:ins>
      <w:ins w:id="18" w:author="Miško David, Ing." w:date="2025-01-28T14:03:00Z">
        <w:r w:rsidR="005744CD">
          <w:rPr>
            <w:sz w:val="20"/>
            <w:szCs w:val="20"/>
          </w:rPr>
          <w:t>.</w:t>
        </w:r>
      </w:ins>
    </w:p>
    <w:p w14:paraId="15609EFC" w14:textId="06F4713B" w:rsidR="00C67F9C" w:rsidRDefault="00C67F9C" w:rsidP="00FC04EC">
      <w:pPr>
        <w:pStyle w:val="Odstavecseseznamem"/>
        <w:jc w:val="both"/>
        <w:rPr>
          <w:rFonts w:ascii="Arial" w:hAnsi="Arial" w:cs="Arial"/>
          <w:sz w:val="20"/>
          <w:szCs w:val="20"/>
        </w:rPr>
      </w:pPr>
    </w:p>
    <w:p w14:paraId="5BEF3E45" w14:textId="77777777" w:rsidR="00D62214" w:rsidRPr="002C4776" w:rsidRDefault="00D62214" w:rsidP="002C4776">
      <w:pPr>
        <w:pStyle w:val="Odstavecseseznamem"/>
        <w:rPr>
          <w:rFonts w:ascii="Arial" w:hAnsi="Arial" w:cs="Arial"/>
          <w:sz w:val="20"/>
          <w:szCs w:val="20"/>
        </w:rPr>
      </w:pPr>
    </w:p>
    <w:p w14:paraId="7A925C63" w14:textId="5989CB20" w:rsidR="00D62214" w:rsidRDefault="00D62214" w:rsidP="00CF73A7">
      <w:pPr>
        <w:pStyle w:val="Odstavecseseznamem"/>
        <w:numPr>
          <w:ilvl w:val="0"/>
          <w:numId w:val="1"/>
        </w:numPr>
        <w:jc w:val="both"/>
        <w:rPr>
          <w:rFonts w:ascii="Arial" w:hAnsi="Arial" w:cs="Arial"/>
          <w:sz w:val="20"/>
          <w:szCs w:val="20"/>
        </w:rPr>
      </w:pPr>
      <w:r>
        <w:rPr>
          <w:rFonts w:ascii="Arial" w:hAnsi="Arial" w:cs="Arial"/>
          <w:sz w:val="20"/>
          <w:szCs w:val="20"/>
        </w:rPr>
        <w:t>Součástí budou tla</w:t>
      </w:r>
      <w:r w:rsidR="009C1BD1">
        <w:rPr>
          <w:rFonts w:ascii="Arial" w:hAnsi="Arial" w:cs="Arial"/>
          <w:sz w:val="20"/>
          <w:szCs w:val="20"/>
        </w:rPr>
        <w:t>čítka pro přepínání statických jízdních řádů</w:t>
      </w:r>
      <w:r>
        <w:rPr>
          <w:rFonts w:ascii="Arial" w:hAnsi="Arial" w:cs="Arial"/>
          <w:sz w:val="20"/>
          <w:szCs w:val="20"/>
        </w:rPr>
        <w:t xml:space="preserve"> (doleva, doprava</w:t>
      </w:r>
      <w:r w:rsidR="009C1BD1">
        <w:rPr>
          <w:rFonts w:ascii="Arial" w:hAnsi="Arial" w:cs="Arial"/>
          <w:sz w:val="20"/>
          <w:szCs w:val="20"/>
        </w:rPr>
        <w:t>, tj. 2</w:t>
      </w:r>
      <w:r>
        <w:rPr>
          <w:rFonts w:ascii="Arial" w:hAnsi="Arial" w:cs="Arial"/>
          <w:sz w:val="20"/>
          <w:szCs w:val="20"/>
        </w:rPr>
        <w:t>), tlačítko pro spuštění LED osvětlení a tlačítko pro hlášení pro nevidomé.</w:t>
      </w:r>
    </w:p>
    <w:p w14:paraId="36BFEA49" w14:textId="77777777" w:rsidR="005D6937" w:rsidRPr="005D6937" w:rsidRDefault="005D6937" w:rsidP="005D6937">
      <w:pPr>
        <w:jc w:val="both"/>
        <w:rPr>
          <w:rFonts w:ascii="Arial" w:hAnsi="Arial" w:cs="Arial"/>
          <w:sz w:val="20"/>
          <w:szCs w:val="20"/>
        </w:rPr>
      </w:pPr>
    </w:p>
    <w:p w14:paraId="7B8BC9F5" w14:textId="77777777" w:rsidR="00C67F9C" w:rsidRDefault="006265EE" w:rsidP="00C67F9C">
      <w:pPr>
        <w:pStyle w:val="Odstavecseseznamem"/>
        <w:numPr>
          <w:ilvl w:val="0"/>
          <w:numId w:val="1"/>
        </w:numPr>
        <w:jc w:val="both"/>
        <w:rPr>
          <w:rFonts w:ascii="Arial" w:hAnsi="Arial" w:cs="Arial"/>
          <w:sz w:val="20"/>
          <w:szCs w:val="20"/>
        </w:rPr>
      </w:pPr>
      <w:r>
        <w:rPr>
          <w:rFonts w:ascii="Arial" w:hAnsi="Arial" w:cs="Arial"/>
          <w:sz w:val="20"/>
          <w:szCs w:val="20"/>
        </w:rPr>
        <w:t>Součástí</w:t>
      </w:r>
      <w:r w:rsidR="00C67F9C">
        <w:rPr>
          <w:rFonts w:ascii="Arial" w:hAnsi="Arial" w:cs="Arial"/>
          <w:sz w:val="20"/>
          <w:szCs w:val="20"/>
        </w:rPr>
        <w:t xml:space="preserve"> bude </w:t>
      </w:r>
      <w:r w:rsidR="00AF259C">
        <w:rPr>
          <w:rFonts w:ascii="Arial" w:hAnsi="Arial" w:cs="Arial"/>
          <w:sz w:val="20"/>
          <w:szCs w:val="20"/>
        </w:rPr>
        <w:t>p</w:t>
      </w:r>
      <w:r w:rsidR="00C67F9C" w:rsidRPr="00CF73A7">
        <w:rPr>
          <w:rFonts w:ascii="Arial" w:hAnsi="Arial" w:cs="Arial"/>
          <w:sz w:val="20"/>
          <w:szCs w:val="20"/>
        </w:rPr>
        <w:t>ovelový přijímač signalizace od nevidomých</w:t>
      </w:r>
      <w:r w:rsidR="004B0934">
        <w:rPr>
          <w:rFonts w:ascii="Arial" w:hAnsi="Arial" w:cs="Arial"/>
          <w:sz w:val="20"/>
          <w:szCs w:val="20"/>
        </w:rPr>
        <w:t xml:space="preserve"> (minim</w:t>
      </w:r>
      <w:r w:rsidR="00134FE4">
        <w:rPr>
          <w:rFonts w:ascii="Arial" w:hAnsi="Arial" w:cs="Arial"/>
          <w:sz w:val="20"/>
          <w:szCs w:val="20"/>
        </w:rPr>
        <w:t>álně aktivační vzdálenost 15</w:t>
      </w:r>
      <w:del w:id="19" w:author="Miško David, Ing." w:date="2025-01-30T07:30:00Z">
        <w:r w:rsidR="00134FE4" w:rsidDel="00172E74">
          <w:rPr>
            <w:rFonts w:ascii="Arial" w:hAnsi="Arial" w:cs="Arial"/>
            <w:sz w:val="20"/>
            <w:szCs w:val="20"/>
          </w:rPr>
          <w:delText xml:space="preserve"> </w:delText>
        </w:r>
      </w:del>
      <w:r w:rsidR="00134FE4">
        <w:rPr>
          <w:rFonts w:ascii="Arial" w:hAnsi="Arial" w:cs="Arial"/>
          <w:sz w:val="20"/>
          <w:szCs w:val="20"/>
        </w:rPr>
        <w:t>m)</w:t>
      </w:r>
      <w:r w:rsidR="00C67F9C" w:rsidRPr="00CF73A7">
        <w:rPr>
          <w:rFonts w:ascii="Arial" w:hAnsi="Arial" w:cs="Arial"/>
          <w:sz w:val="20"/>
          <w:szCs w:val="20"/>
        </w:rPr>
        <w:t xml:space="preserve"> a akustický hlásič, které jsou určeny pro hlášení pro nevidomé za účelem jejich navedení k zastávce a pro </w:t>
      </w:r>
      <w:r w:rsidR="00D3766D">
        <w:rPr>
          <w:rFonts w:ascii="Arial" w:hAnsi="Arial" w:cs="Arial"/>
          <w:sz w:val="20"/>
          <w:szCs w:val="20"/>
        </w:rPr>
        <w:t>akustické informace</w:t>
      </w:r>
      <w:r w:rsidR="00C67F9C" w:rsidRPr="00CF73A7">
        <w:rPr>
          <w:rFonts w:ascii="Arial" w:hAnsi="Arial" w:cs="Arial"/>
          <w:sz w:val="20"/>
          <w:szCs w:val="20"/>
        </w:rPr>
        <w:t xml:space="preserve">. Povelový přijímač pro nevidomé bude splňovat standardy dané </w:t>
      </w:r>
      <w:r w:rsidR="007B0289">
        <w:rPr>
          <w:rFonts w:ascii="Arial" w:hAnsi="Arial" w:cs="Arial"/>
          <w:sz w:val="20"/>
          <w:szCs w:val="20"/>
        </w:rPr>
        <w:t>platnou</w:t>
      </w:r>
      <w:r w:rsidR="00C67F9C" w:rsidRPr="00CF73A7">
        <w:rPr>
          <w:rFonts w:ascii="Arial" w:hAnsi="Arial" w:cs="Arial"/>
          <w:sz w:val="20"/>
          <w:szCs w:val="20"/>
        </w:rPr>
        <w:t xml:space="preserve"> legislativou a normami.</w:t>
      </w:r>
    </w:p>
    <w:p w14:paraId="3CCFBB3C" w14:textId="77777777" w:rsidR="009170CE" w:rsidRPr="009170CE" w:rsidRDefault="009170CE" w:rsidP="009170CE">
      <w:pPr>
        <w:pStyle w:val="Odstavecseseznamem"/>
        <w:rPr>
          <w:rFonts w:ascii="Arial" w:hAnsi="Arial" w:cs="Arial"/>
          <w:sz w:val="20"/>
          <w:szCs w:val="20"/>
        </w:rPr>
      </w:pPr>
    </w:p>
    <w:p w14:paraId="084EB0C3" w14:textId="5D0DE5D2" w:rsidR="009170CE" w:rsidRDefault="009170CE" w:rsidP="00C67F9C">
      <w:pPr>
        <w:pStyle w:val="Odstavecseseznamem"/>
        <w:numPr>
          <w:ilvl w:val="0"/>
          <w:numId w:val="1"/>
        </w:numPr>
        <w:jc w:val="both"/>
        <w:rPr>
          <w:rFonts w:ascii="Arial" w:hAnsi="Arial" w:cs="Arial"/>
          <w:sz w:val="20"/>
          <w:szCs w:val="20"/>
        </w:rPr>
      </w:pPr>
      <w:r>
        <w:rPr>
          <w:rFonts w:ascii="Arial" w:hAnsi="Arial" w:cs="Arial"/>
          <w:sz w:val="20"/>
          <w:szCs w:val="20"/>
        </w:rPr>
        <w:t>Veškeré komponenty budou uloženy uv</w:t>
      </w:r>
      <w:r w:rsidR="00FC1E1D">
        <w:rPr>
          <w:rFonts w:ascii="Arial" w:hAnsi="Arial" w:cs="Arial"/>
          <w:sz w:val="20"/>
          <w:szCs w:val="20"/>
        </w:rPr>
        <w:t>nitř skříně zařízení</w:t>
      </w:r>
      <w:ins w:id="20" w:author="Miško David, Ing." w:date="2025-02-03T13:19:00Z">
        <w:r w:rsidR="008B468A">
          <w:rPr>
            <w:rFonts w:ascii="Arial" w:hAnsi="Arial" w:cs="Arial"/>
            <w:sz w:val="20"/>
            <w:szCs w:val="20"/>
          </w:rPr>
          <w:t xml:space="preserve"> s výjimkou povelového přijímače </w:t>
        </w:r>
      </w:ins>
      <w:ins w:id="21" w:author="Miško David, Ing." w:date="2025-02-03T13:26:00Z">
        <w:r w:rsidR="008B468A">
          <w:rPr>
            <w:rFonts w:ascii="Arial" w:hAnsi="Arial" w:cs="Arial"/>
            <w:sz w:val="20"/>
            <w:szCs w:val="20"/>
          </w:rPr>
          <w:t xml:space="preserve">(antény) </w:t>
        </w:r>
      </w:ins>
      <w:ins w:id="22" w:author="Miško David, Ing." w:date="2025-02-03T13:19:00Z">
        <w:r w:rsidR="008B468A">
          <w:rPr>
            <w:rFonts w:ascii="Arial" w:hAnsi="Arial" w:cs="Arial"/>
            <w:sz w:val="20"/>
            <w:szCs w:val="20"/>
          </w:rPr>
          <w:t>pro nevidomé</w:t>
        </w:r>
      </w:ins>
      <w:ins w:id="23" w:author="Miško David, Ing." w:date="2025-02-03T13:23:00Z">
        <w:r w:rsidR="008B468A">
          <w:rPr>
            <w:rFonts w:ascii="Arial" w:hAnsi="Arial" w:cs="Arial"/>
            <w:sz w:val="20"/>
            <w:szCs w:val="20"/>
          </w:rPr>
          <w:t>, a to z důvodu dosažení 360 stu</w:t>
        </w:r>
      </w:ins>
      <w:ins w:id="24" w:author="Miško David, Ing." w:date="2025-02-03T13:24:00Z">
        <w:r w:rsidR="008B468A">
          <w:rPr>
            <w:rFonts w:ascii="Arial" w:hAnsi="Arial" w:cs="Arial"/>
            <w:sz w:val="20"/>
            <w:szCs w:val="20"/>
          </w:rPr>
          <w:t>pňů rozsahu signálu</w:t>
        </w:r>
      </w:ins>
      <w:ins w:id="25" w:author="Miško David, Ing." w:date="2025-02-03T13:40:00Z">
        <w:r w:rsidR="00677AEE">
          <w:rPr>
            <w:rFonts w:ascii="Arial" w:hAnsi="Arial" w:cs="Arial"/>
            <w:sz w:val="20"/>
            <w:szCs w:val="20"/>
          </w:rPr>
          <w:t xml:space="preserve"> pro definovanou minimální vzdálenost</w:t>
        </w:r>
      </w:ins>
      <w:r w:rsidR="00FC1E1D">
        <w:rPr>
          <w:rFonts w:ascii="Arial" w:hAnsi="Arial" w:cs="Arial"/>
          <w:sz w:val="20"/>
          <w:szCs w:val="20"/>
        </w:rPr>
        <w:t>.</w:t>
      </w:r>
      <w:ins w:id="26" w:author="Miško David, Ing." w:date="2025-02-03T13:20:00Z">
        <w:r w:rsidR="008B468A">
          <w:rPr>
            <w:rFonts w:ascii="Arial" w:hAnsi="Arial" w:cs="Arial"/>
            <w:sz w:val="20"/>
            <w:szCs w:val="20"/>
          </w:rPr>
          <w:t xml:space="preserve"> </w:t>
        </w:r>
      </w:ins>
      <w:ins w:id="27" w:author="Miško David, Ing." w:date="2025-02-03T13:26:00Z">
        <w:r w:rsidR="008B468A">
          <w:rPr>
            <w:rFonts w:ascii="Arial" w:hAnsi="Arial" w:cs="Arial"/>
            <w:sz w:val="20"/>
            <w:szCs w:val="20"/>
          </w:rPr>
          <w:t>Maximální přípustné rozměry povelového přijíma</w:t>
        </w:r>
      </w:ins>
      <w:ins w:id="28" w:author="Miško David, Ing." w:date="2025-02-03T13:27:00Z">
        <w:r w:rsidR="00CA0C68">
          <w:rPr>
            <w:rFonts w:ascii="Arial" w:hAnsi="Arial" w:cs="Arial"/>
            <w:sz w:val="20"/>
            <w:szCs w:val="20"/>
          </w:rPr>
          <w:t>č</w:t>
        </w:r>
      </w:ins>
      <w:ins w:id="29" w:author="Miško David, Ing." w:date="2025-02-03T13:36:00Z">
        <w:r w:rsidR="00CA0C68">
          <w:rPr>
            <w:rFonts w:ascii="Arial" w:hAnsi="Arial" w:cs="Arial"/>
            <w:sz w:val="20"/>
            <w:szCs w:val="20"/>
          </w:rPr>
          <w:t>e, respektive antény,</w:t>
        </w:r>
      </w:ins>
      <w:ins w:id="30" w:author="Miško David, Ing." w:date="2025-02-03T13:27:00Z">
        <w:r w:rsidR="008B468A">
          <w:rPr>
            <w:rFonts w:ascii="Arial" w:hAnsi="Arial" w:cs="Arial"/>
            <w:sz w:val="20"/>
            <w:szCs w:val="20"/>
          </w:rPr>
          <w:t xml:space="preserve"> jsou </w:t>
        </w:r>
      </w:ins>
      <w:ins w:id="31" w:author="Miško David, Ing." w:date="2025-02-03T13:28:00Z">
        <w:r w:rsidR="008B468A">
          <w:rPr>
            <w:rFonts w:ascii="Arial" w:hAnsi="Arial" w:cs="Arial"/>
            <w:sz w:val="20"/>
            <w:szCs w:val="20"/>
          </w:rPr>
          <w:t>výška do</w:t>
        </w:r>
        <w:r w:rsidR="00CA0C68">
          <w:rPr>
            <w:rFonts w:ascii="Arial" w:hAnsi="Arial" w:cs="Arial"/>
            <w:sz w:val="20"/>
            <w:szCs w:val="20"/>
          </w:rPr>
          <w:t xml:space="preserve"> 5 cm, </w:t>
        </w:r>
      </w:ins>
      <w:ins w:id="32" w:author="Miško David, Ing." w:date="2025-02-03T13:33:00Z">
        <w:r w:rsidR="00CA0C68">
          <w:rPr>
            <w:rFonts w:ascii="Arial" w:hAnsi="Arial" w:cs="Arial"/>
            <w:sz w:val="20"/>
            <w:szCs w:val="20"/>
          </w:rPr>
          <w:t>hloubka do 8</w:t>
        </w:r>
      </w:ins>
      <w:ins w:id="33" w:author="Miško David, Ing." w:date="2025-02-03T13:28:00Z">
        <w:r w:rsidR="008B468A">
          <w:rPr>
            <w:rFonts w:ascii="Arial" w:hAnsi="Arial" w:cs="Arial"/>
            <w:sz w:val="20"/>
            <w:szCs w:val="20"/>
          </w:rPr>
          <w:t xml:space="preserve"> cm</w:t>
        </w:r>
      </w:ins>
      <w:ins w:id="34" w:author="Miško David, Ing." w:date="2025-02-03T13:30:00Z">
        <w:r w:rsidR="008B468A">
          <w:rPr>
            <w:rFonts w:ascii="Arial" w:hAnsi="Arial" w:cs="Arial"/>
            <w:sz w:val="20"/>
            <w:szCs w:val="20"/>
          </w:rPr>
          <w:t xml:space="preserve"> a šířka do</w:t>
        </w:r>
      </w:ins>
      <w:ins w:id="35" w:author="Miško David, Ing." w:date="2025-02-03T13:31:00Z">
        <w:r w:rsidR="00CA0C68">
          <w:rPr>
            <w:rFonts w:ascii="Arial" w:hAnsi="Arial" w:cs="Arial"/>
            <w:sz w:val="20"/>
            <w:szCs w:val="20"/>
          </w:rPr>
          <w:t xml:space="preserve"> </w:t>
        </w:r>
      </w:ins>
      <w:ins w:id="36" w:author="Miško David, Ing." w:date="2025-02-03T13:33:00Z">
        <w:r w:rsidR="00CA0C68">
          <w:rPr>
            <w:rFonts w:ascii="Arial" w:hAnsi="Arial" w:cs="Arial"/>
            <w:sz w:val="20"/>
            <w:szCs w:val="20"/>
          </w:rPr>
          <w:t>30</w:t>
        </w:r>
      </w:ins>
      <w:ins w:id="37" w:author="Miško David, Ing." w:date="2025-02-03T13:31:00Z">
        <w:r w:rsidR="008B468A">
          <w:rPr>
            <w:rFonts w:ascii="Arial" w:hAnsi="Arial" w:cs="Arial"/>
            <w:sz w:val="20"/>
            <w:szCs w:val="20"/>
          </w:rPr>
          <w:t xml:space="preserve"> cm.</w:t>
        </w:r>
      </w:ins>
    </w:p>
    <w:p w14:paraId="4DDFD2A6" w14:textId="77777777" w:rsidR="00C2681E" w:rsidRPr="00C2681E" w:rsidRDefault="00C2681E" w:rsidP="00C2681E">
      <w:pPr>
        <w:pStyle w:val="Odstavecseseznamem"/>
        <w:rPr>
          <w:rFonts w:ascii="Arial" w:hAnsi="Arial" w:cs="Arial"/>
          <w:sz w:val="20"/>
          <w:szCs w:val="20"/>
        </w:rPr>
      </w:pPr>
    </w:p>
    <w:p w14:paraId="1EA111C8" w14:textId="77777777" w:rsidR="00C2681E" w:rsidRPr="00E67AE6" w:rsidRDefault="00C2681E" w:rsidP="00C67F9C">
      <w:pPr>
        <w:pStyle w:val="Odstavecseseznamem"/>
        <w:numPr>
          <w:ilvl w:val="0"/>
          <w:numId w:val="1"/>
        </w:numPr>
        <w:jc w:val="both"/>
        <w:rPr>
          <w:rFonts w:ascii="Arial" w:hAnsi="Arial" w:cs="Arial"/>
          <w:sz w:val="20"/>
          <w:szCs w:val="20"/>
        </w:rPr>
      </w:pPr>
      <w:r w:rsidRPr="00E67AE6">
        <w:rPr>
          <w:rFonts w:ascii="Arial" w:hAnsi="Arial" w:cs="Arial"/>
          <w:sz w:val="20"/>
          <w:szCs w:val="20"/>
        </w:rPr>
        <w:t>Nejmenší přípustné rozlišení displeje je 1600x1200 pixelů.</w:t>
      </w:r>
    </w:p>
    <w:p w14:paraId="2433F994" w14:textId="77777777" w:rsidR="0010454E" w:rsidRPr="0010454E" w:rsidRDefault="0010454E" w:rsidP="0010454E">
      <w:pPr>
        <w:pStyle w:val="Odstavecseseznamem"/>
        <w:rPr>
          <w:rFonts w:ascii="Arial" w:hAnsi="Arial" w:cs="Arial"/>
          <w:sz w:val="20"/>
          <w:szCs w:val="20"/>
        </w:rPr>
      </w:pPr>
    </w:p>
    <w:p w14:paraId="78FA6706" w14:textId="77777777" w:rsidR="00D94313" w:rsidRDefault="0010454E" w:rsidP="00D93934">
      <w:pPr>
        <w:pStyle w:val="Odstavecseseznamem"/>
        <w:numPr>
          <w:ilvl w:val="0"/>
          <w:numId w:val="1"/>
        </w:numPr>
        <w:jc w:val="both"/>
        <w:rPr>
          <w:rFonts w:ascii="Arial" w:hAnsi="Arial" w:cs="Arial"/>
          <w:sz w:val="20"/>
          <w:szCs w:val="20"/>
        </w:rPr>
      </w:pPr>
      <w:r w:rsidRPr="0055622C">
        <w:rPr>
          <w:rFonts w:ascii="Arial" w:hAnsi="Arial" w:cs="Arial"/>
          <w:sz w:val="20"/>
          <w:szCs w:val="20"/>
        </w:rPr>
        <w:t>Odolnost krycího skla minimálně P1A v provedení antivandal.</w:t>
      </w:r>
    </w:p>
    <w:p w14:paraId="394F3D3A" w14:textId="77777777" w:rsidR="00B0523E" w:rsidRPr="00B0523E" w:rsidRDefault="00B0523E" w:rsidP="00B0523E">
      <w:pPr>
        <w:pStyle w:val="Odstavecseseznamem"/>
        <w:rPr>
          <w:rFonts w:ascii="Arial" w:hAnsi="Arial" w:cs="Arial"/>
          <w:sz w:val="20"/>
          <w:szCs w:val="20"/>
        </w:rPr>
      </w:pPr>
    </w:p>
    <w:p w14:paraId="2FECB137" w14:textId="77777777" w:rsidR="00B0523E" w:rsidRDefault="00B0523E" w:rsidP="00D93934">
      <w:pPr>
        <w:pStyle w:val="Odstavecseseznamem"/>
        <w:numPr>
          <w:ilvl w:val="0"/>
          <w:numId w:val="1"/>
        </w:numPr>
        <w:jc w:val="both"/>
        <w:rPr>
          <w:rFonts w:ascii="Arial" w:hAnsi="Arial" w:cs="Arial"/>
          <w:sz w:val="20"/>
          <w:szCs w:val="20"/>
        </w:rPr>
      </w:pPr>
      <w:r>
        <w:rPr>
          <w:rFonts w:ascii="Arial" w:hAnsi="Arial" w:cs="Arial"/>
          <w:sz w:val="20"/>
          <w:szCs w:val="20"/>
        </w:rPr>
        <w:t>Zařízení bude mít m</w:t>
      </w:r>
      <w:r w:rsidR="00085F74">
        <w:rPr>
          <w:rFonts w:ascii="Arial" w:hAnsi="Arial" w:cs="Arial"/>
          <w:sz w:val="20"/>
          <w:szCs w:val="20"/>
        </w:rPr>
        <w:t>ožnost zobrazení loga</w:t>
      </w:r>
      <w:r w:rsidR="009B6E1A">
        <w:rPr>
          <w:rFonts w:ascii="Arial" w:hAnsi="Arial" w:cs="Arial"/>
          <w:sz w:val="20"/>
          <w:szCs w:val="20"/>
        </w:rPr>
        <w:t xml:space="preserve"> kupujícího.</w:t>
      </w:r>
    </w:p>
    <w:p w14:paraId="265747F9" w14:textId="77777777" w:rsidR="00D93934" w:rsidRPr="00D93934" w:rsidRDefault="00D93934" w:rsidP="00D93934">
      <w:pPr>
        <w:jc w:val="both"/>
        <w:rPr>
          <w:rFonts w:ascii="Arial" w:hAnsi="Arial" w:cs="Arial"/>
          <w:sz w:val="20"/>
          <w:szCs w:val="20"/>
        </w:rPr>
      </w:pPr>
    </w:p>
    <w:p w14:paraId="7D70EFBF" w14:textId="535D6C36" w:rsidR="00D94313" w:rsidRDefault="003A7F59" w:rsidP="00C67F9C">
      <w:pPr>
        <w:pStyle w:val="Odstavecseseznamem"/>
        <w:numPr>
          <w:ilvl w:val="0"/>
          <w:numId w:val="1"/>
        </w:numPr>
        <w:jc w:val="both"/>
        <w:rPr>
          <w:ins w:id="38" w:author="Miško David, Ing." w:date="2025-01-27T08:24:00Z"/>
          <w:rFonts w:ascii="Arial" w:hAnsi="Arial" w:cs="Arial"/>
          <w:sz w:val="20"/>
          <w:szCs w:val="20"/>
        </w:rPr>
      </w:pPr>
      <w:r>
        <w:rPr>
          <w:rFonts w:ascii="Arial" w:hAnsi="Arial" w:cs="Arial"/>
          <w:sz w:val="20"/>
          <w:szCs w:val="20"/>
        </w:rPr>
        <w:t>Displej</w:t>
      </w:r>
      <w:r w:rsidR="00D94313">
        <w:rPr>
          <w:rFonts w:ascii="Arial" w:hAnsi="Arial" w:cs="Arial"/>
          <w:sz w:val="20"/>
          <w:szCs w:val="20"/>
        </w:rPr>
        <w:t xml:space="preserve"> bude obsahovat</w:t>
      </w:r>
      <w:r>
        <w:rPr>
          <w:rFonts w:ascii="Arial" w:hAnsi="Arial" w:cs="Arial"/>
          <w:sz w:val="20"/>
          <w:szCs w:val="20"/>
        </w:rPr>
        <w:t xml:space="preserve"> pole pro zobrazení dynamických</w:t>
      </w:r>
      <w:r w:rsidR="00D94313">
        <w:rPr>
          <w:rFonts w:ascii="Arial" w:hAnsi="Arial" w:cs="Arial"/>
          <w:sz w:val="20"/>
          <w:szCs w:val="20"/>
        </w:rPr>
        <w:t xml:space="preserve"> jízdní</w:t>
      </w:r>
      <w:r>
        <w:rPr>
          <w:rFonts w:ascii="Arial" w:hAnsi="Arial" w:cs="Arial"/>
          <w:sz w:val="20"/>
          <w:szCs w:val="20"/>
        </w:rPr>
        <w:t>ch řádů (aktuální odjezdy linek</w:t>
      </w:r>
      <w:r w:rsidR="00B33EBD">
        <w:rPr>
          <w:rFonts w:ascii="Arial" w:hAnsi="Arial" w:cs="Arial"/>
          <w:sz w:val="20"/>
          <w:szCs w:val="20"/>
        </w:rPr>
        <w:t xml:space="preserve"> včetně směru</w:t>
      </w:r>
      <w:ins w:id="39" w:author="Miško David, Ing." w:date="2025-01-31T11:10:00Z">
        <w:r w:rsidR="00CE36E9">
          <w:rPr>
            <w:rFonts w:ascii="Arial" w:hAnsi="Arial" w:cs="Arial"/>
            <w:sz w:val="20"/>
            <w:szCs w:val="20"/>
          </w:rPr>
          <w:t xml:space="preserve"> ve formátu GTFS-RT</w:t>
        </w:r>
      </w:ins>
      <w:r>
        <w:rPr>
          <w:rFonts w:ascii="Arial" w:hAnsi="Arial" w:cs="Arial"/>
          <w:sz w:val="20"/>
          <w:szCs w:val="20"/>
        </w:rPr>
        <w:t>), pole pro zobrazení</w:t>
      </w:r>
      <w:r w:rsidR="00D94313">
        <w:rPr>
          <w:rFonts w:ascii="Arial" w:hAnsi="Arial" w:cs="Arial"/>
          <w:sz w:val="20"/>
          <w:szCs w:val="20"/>
        </w:rPr>
        <w:t xml:space="preserve"> mimořádných zpráv</w:t>
      </w:r>
      <w:r>
        <w:rPr>
          <w:rFonts w:ascii="Arial" w:hAnsi="Arial" w:cs="Arial"/>
          <w:sz w:val="20"/>
          <w:szCs w:val="20"/>
        </w:rPr>
        <w:t>, pole pro zobrazení výluk v konkrétní oblasti</w:t>
      </w:r>
      <w:r w:rsidR="0088696F">
        <w:rPr>
          <w:rFonts w:ascii="Arial" w:hAnsi="Arial" w:cs="Arial"/>
          <w:sz w:val="20"/>
          <w:szCs w:val="20"/>
        </w:rPr>
        <w:t xml:space="preserve"> nebo </w:t>
      </w:r>
      <w:r w:rsidR="00314877">
        <w:rPr>
          <w:rFonts w:ascii="Arial" w:hAnsi="Arial" w:cs="Arial"/>
          <w:sz w:val="20"/>
          <w:szCs w:val="20"/>
        </w:rPr>
        <w:t>pro účely reklamního sdělení</w:t>
      </w:r>
      <w:r>
        <w:rPr>
          <w:rFonts w:ascii="Arial" w:hAnsi="Arial" w:cs="Arial"/>
          <w:sz w:val="20"/>
          <w:szCs w:val="20"/>
        </w:rPr>
        <w:t xml:space="preserve">, </w:t>
      </w:r>
      <w:r w:rsidR="00D94313">
        <w:rPr>
          <w:rFonts w:ascii="Arial" w:hAnsi="Arial" w:cs="Arial"/>
          <w:sz w:val="20"/>
          <w:szCs w:val="20"/>
        </w:rPr>
        <w:t>statické jízdní řády</w:t>
      </w:r>
      <w:ins w:id="40" w:author="Miško David, Ing." w:date="2025-01-31T11:14:00Z">
        <w:r w:rsidR="00313025">
          <w:rPr>
            <w:rFonts w:ascii="Arial" w:hAnsi="Arial" w:cs="Arial"/>
            <w:sz w:val="20"/>
            <w:szCs w:val="20"/>
          </w:rPr>
          <w:t xml:space="preserve"> </w:t>
        </w:r>
      </w:ins>
      <w:ins w:id="41" w:author="Miško David, Ing." w:date="2025-01-31T11:10:00Z">
        <w:r w:rsidR="00CE36E9">
          <w:rPr>
            <w:rFonts w:ascii="Arial" w:hAnsi="Arial" w:cs="Arial"/>
            <w:sz w:val="20"/>
            <w:szCs w:val="20"/>
          </w:rPr>
          <w:t>(ve formátu GTFS nebo prostřednictvím PDF souborů dle volby Zadavatele</w:t>
        </w:r>
      </w:ins>
      <w:ins w:id="42" w:author="Miško David, Ing." w:date="2025-01-31T13:08:00Z">
        <w:r w:rsidR="00320885">
          <w:rPr>
            <w:rFonts w:ascii="Arial" w:hAnsi="Arial" w:cs="Arial"/>
            <w:sz w:val="20"/>
            <w:szCs w:val="20"/>
          </w:rPr>
          <w:t xml:space="preserve"> ve výsledném řešení</w:t>
        </w:r>
      </w:ins>
      <w:ins w:id="43" w:author="Miško David, Ing." w:date="2025-01-31T11:10:00Z">
        <w:r w:rsidR="00CE36E9">
          <w:rPr>
            <w:rFonts w:ascii="Arial" w:hAnsi="Arial" w:cs="Arial"/>
            <w:sz w:val="20"/>
            <w:szCs w:val="20"/>
          </w:rPr>
          <w:t>)</w:t>
        </w:r>
      </w:ins>
      <w:r w:rsidR="00512330">
        <w:rPr>
          <w:rFonts w:ascii="Arial" w:hAnsi="Arial" w:cs="Arial"/>
          <w:sz w:val="20"/>
          <w:szCs w:val="20"/>
        </w:rPr>
        <w:t>,</w:t>
      </w:r>
      <w:r w:rsidR="00992064">
        <w:rPr>
          <w:rFonts w:ascii="Arial" w:hAnsi="Arial" w:cs="Arial"/>
          <w:sz w:val="20"/>
          <w:szCs w:val="20"/>
        </w:rPr>
        <w:t xml:space="preserve"> definované</w:t>
      </w:r>
      <w:r>
        <w:rPr>
          <w:rFonts w:ascii="Arial" w:hAnsi="Arial" w:cs="Arial"/>
          <w:sz w:val="20"/>
          <w:szCs w:val="20"/>
        </w:rPr>
        <w:t xml:space="preserve"> pro konkrétní zastávku a vykreslení konkrétní linky</w:t>
      </w:r>
      <w:ins w:id="44" w:author="Miško David, Ing." w:date="2025-01-30T07:32:00Z">
        <w:r w:rsidR="00203758">
          <w:rPr>
            <w:rFonts w:ascii="Arial" w:hAnsi="Arial" w:cs="Arial"/>
            <w:sz w:val="20"/>
            <w:szCs w:val="20"/>
          </w:rPr>
          <w:t>, případně další parametry, např. klimatizace, trakce, typ vozu</w:t>
        </w:r>
      </w:ins>
      <w:ins w:id="45" w:author="Miško David, Ing." w:date="2025-01-30T07:35:00Z">
        <w:r w:rsidR="00203758">
          <w:rPr>
            <w:rFonts w:ascii="Arial" w:hAnsi="Arial" w:cs="Arial"/>
            <w:sz w:val="20"/>
            <w:szCs w:val="20"/>
          </w:rPr>
          <w:t>, obsazenost vozidla, bezbariérovost, kamerový systém</w:t>
        </w:r>
      </w:ins>
      <w:ins w:id="46" w:author="Miško David, Ing." w:date="2025-01-30T07:32:00Z">
        <w:r w:rsidR="00203758">
          <w:rPr>
            <w:rFonts w:ascii="Arial" w:hAnsi="Arial" w:cs="Arial"/>
            <w:sz w:val="20"/>
            <w:szCs w:val="20"/>
          </w:rPr>
          <w:t>, viz níže</w:t>
        </w:r>
      </w:ins>
      <w:r>
        <w:rPr>
          <w:rFonts w:ascii="Arial" w:hAnsi="Arial" w:cs="Arial"/>
          <w:sz w:val="20"/>
          <w:szCs w:val="20"/>
        </w:rPr>
        <w:t>.</w:t>
      </w:r>
      <w:ins w:id="47" w:author="Miško David, Ing." w:date="2025-01-31T11:14:00Z">
        <w:r w:rsidR="00313025">
          <w:rPr>
            <w:rFonts w:ascii="Arial" w:hAnsi="Arial" w:cs="Arial"/>
            <w:sz w:val="20"/>
            <w:szCs w:val="20"/>
          </w:rPr>
          <w:t xml:space="preserve"> Zobrazení dat pro cestující bude respe</w:t>
        </w:r>
        <w:r w:rsidR="00F75687">
          <w:rPr>
            <w:rFonts w:ascii="Arial" w:hAnsi="Arial" w:cs="Arial"/>
            <w:sz w:val="20"/>
            <w:szCs w:val="20"/>
          </w:rPr>
          <w:t>ktovat aktuálně platné předpisy</w:t>
        </w:r>
      </w:ins>
      <w:ins w:id="48" w:author="Miško David, Ing." w:date="2025-01-31T11:29:00Z">
        <w:r w:rsidR="00F75687">
          <w:rPr>
            <w:rFonts w:ascii="Arial" w:hAnsi="Arial" w:cs="Arial"/>
            <w:sz w:val="20"/>
            <w:szCs w:val="20"/>
          </w:rPr>
          <w:t xml:space="preserve"> pro oba typy zařízení.</w:t>
        </w:r>
      </w:ins>
    </w:p>
    <w:p w14:paraId="594EB6DC" w14:textId="77777777" w:rsidR="002C4776" w:rsidRPr="002C4776" w:rsidRDefault="002C4776" w:rsidP="002C4776">
      <w:pPr>
        <w:pStyle w:val="Odstavecseseznamem"/>
        <w:rPr>
          <w:ins w:id="49" w:author="Miško David, Ing." w:date="2025-01-27T08:24:00Z"/>
          <w:rFonts w:ascii="Arial" w:hAnsi="Arial" w:cs="Arial"/>
          <w:sz w:val="20"/>
          <w:szCs w:val="20"/>
        </w:rPr>
      </w:pPr>
    </w:p>
    <w:p w14:paraId="17775D9B" w14:textId="79C3903A" w:rsidR="002C4776" w:rsidRDefault="002C4776" w:rsidP="00E701EB">
      <w:pPr>
        <w:pStyle w:val="Odstavecseseznamem"/>
        <w:numPr>
          <w:ilvl w:val="1"/>
          <w:numId w:val="1"/>
        </w:numPr>
        <w:jc w:val="both"/>
        <w:rPr>
          <w:ins w:id="50" w:author="Miško David, Ing." w:date="2025-01-27T08:24:00Z"/>
          <w:rFonts w:ascii="Arial" w:hAnsi="Arial" w:cs="Arial"/>
          <w:sz w:val="20"/>
          <w:szCs w:val="20"/>
        </w:rPr>
      </w:pPr>
      <w:ins w:id="51" w:author="Miško David, Ing." w:date="2025-01-27T08:24:00Z">
        <w:r>
          <w:rPr>
            <w:rFonts w:ascii="Arial" w:hAnsi="Arial" w:cs="Arial"/>
            <w:sz w:val="20"/>
            <w:szCs w:val="20"/>
          </w:rPr>
          <w:t>E-paper panel ve velikosti 32 palců</w:t>
        </w:r>
      </w:ins>
      <w:ins w:id="52" w:author="Miško David, Ing." w:date="2025-01-27T08:25:00Z">
        <w:r>
          <w:rPr>
            <w:rFonts w:ascii="Arial" w:hAnsi="Arial" w:cs="Arial"/>
            <w:sz w:val="20"/>
            <w:szCs w:val="20"/>
          </w:rPr>
          <w:t xml:space="preserve">: </w:t>
        </w:r>
        <w:r w:rsidRPr="00E701EB">
          <w:rPr>
            <w:rFonts w:ascii="Arial" w:hAnsi="Arial" w:cs="Arial"/>
            <w:sz w:val="20"/>
            <w:szCs w:val="20"/>
          </w:rPr>
          <w:t>Plné zobrazení dle ilustračního příkladu vizualizac</w:t>
        </w:r>
      </w:ins>
      <w:ins w:id="53" w:author="Miško David, Ing." w:date="2025-01-27T08:26:00Z">
        <w:r w:rsidRPr="00E701EB">
          <w:rPr>
            <w:rFonts w:ascii="Arial" w:hAnsi="Arial" w:cs="Arial"/>
            <w:sz w:val="20"/>
            <w:szCs w:val="20"/>
          </w:rPr>
          <w:t>e</w:t>
        </w:r>
      </w:ins>
      <w:ins w:id="54" w:author="Miško David, Ing." w:date="2025-01-27T08:25:00Z">
        <w:r w:rsidRPr="00E701EB">
          <w:rPr>
            <w:rFonts w:ascii="Arial" w:hAnsi="Arial" w:cs="Arial"/>
            <w:sz w:val="20"/>
            <w:szCs w:val="20"/>
          </w:rPr>
          <w:t>, tj. zobrazení statických a dynamických jízdních řádů, mimořádných zpráv/výluk,</w:t>
        </w:r>
      </w:ins>
      <w:ins w:id="55" w:author="Miško David, Ing." w:date="2025-01-27T08:43:00Z">
        <w:r w:rsidR="00D76B80">
          <w:rPr>
            <w:rFonts w:ascii="Arial" w:hAnsi="Arial" w:cs="Arial"/>
            <w:sz w:val="20"/>
            <w:szCs w:val="20"/>
          </w:rPr>
          <w:t xml:space="preserve"> reklamních sdělení,</w:t>
        </w:r>
      </w:ins>
      <w:ins w:id="56" w:author="Miško David, Ing." w:date="2025-01-27T08:25:00Z">
        <w:r w:rsidR="00F42604">
          <w:rPr>
            <w:rFonts w:ascii="Arial" w:hAnsi="Arial" w:cs="Arial"/>
            <w:sz w:val="20"/>
            <w:szCs w:val="20"/>
          </w:rPr>
          <w:t xml:space="preserve"> vykreslení trasy linky</w:t>
        </w:r>
      </w:ins>
      <w:ins w:id="57" w:author="Miško David, Ing." w:date="2025-01-27T08:45:00Z">
        <w:r w:rsidR="00F42604">
          <w:rPr>
            <w:rFonts w:ascii="Arial" w:hAnsi="Arial" w:cs="Arial"/>
            <w:sz w:val="20"/>
            <w:szCs w:val="20"/>
          </w:rPr>
          <w:t>, aktuální obsazenosti</w:t>
        </w:r>
      </w:ins>
      <w:ins w:id="58" w:author="Miško David, Ing." w:date="2025-01-27T08:46:00Z">
        <w:r w:rsidR="00F42604">
          <w:rPr>
            <w:rFonts w:ascii="Arial" w:hAnsi="Arial" w:cs="Arial"/>
            <w:sz w:val="20"/>
            <w:szCs w:val="20"/>
          </w:rPr>
          <w:t>, bezbariérovosti, kamerového systému, klimatizace, ekologie voz</w:t>
        </w:r>
        <w:r w:rsidR="00313025">
          <w:rPr>
            <w:rFonts w:ascii="Arial" w:hAnsi="Arial" w:cs="Arial"/>
            <w:sz w:val="20"/>
            <w:szCs w:val="20"/>
          </w:rPr>
          <w:t>idla, trakce, případně typ vozu</w:t>
        </w:r>
      </w:ins>
      <w:ins w:id="59" w:author="Miško David, Ing." w:date="2025-01-31T11:14:00Z">
        <w:r w:rsidR="00313025">
          <w:rPr>
            <w:rFonts w:ascii="Arial" w:hAnsi="Arial" w:cs="Arial"/>
            <w:sz w:val="20"/>
            <w:szCs w:val="20"/>
          </w:rPr>
          <w:t xml:space="preserve"> a jiné p</w:t>
        </w:r>
      </w:ins>
      <w:ins w:id="60" w:author="Miško David, Ing." w:date="2025-01-31T11:15:00Z">
        <w:r w:rsidR="00313025">
          <w:rPr>
            <w:rFonts w:ascii="Arial" w:hAnsi="Arial" w:cs="Arial"/>
            <w:sz w:val="20"/>
            <w:szCs w:val="20"/>
          </w:rPr>
          <w:t>odmínky dle platných předpisů.</w:t>
        </w:r>
      </w:ins>
    </w:p>
    <w:p w14:paraId="1CC780A4" w14:textId="0B1BD522" w:rsidR="002C4776" w:rsidRDefault="002C4776" w:rsidP="00E701EB">
      <w:pPr>
        <w:pStyle w:val="Odstavecseseznamem"/>
        <w:numPr>
          <w:ilvl w:val="1"/>
          <w:numId w:val="1"/>
        </w:numPr>
        <w:jc w:val="both"/>
        <w:rPr>
          <w:rFonts w:ascii="Arial" w:hAnsi="Arial" w:cs="Arial"/>
          <w:sz w:val="20"/>
          <w:szCs w:val="20"/>
        </w:rPr>
      </w:pPr>
      <w:ins w:id="61" w:author="Miško David, Ing." w:date="2025-01-27T08:24:00Z">
        <w:r>
          <w:rPr>
            <w:rFonts w:ascii="Arial" w:hAnsi="Arial" w:cs="Arial"/>
            <w:sz w:val="20"/>
            <w:szCs w:val="20"/>
          </w:rPr>
          <w:t>E-paper panel ve velikosti 13 palců:</w:t>
        </w:r>
      </w:ins>
      <w:ins w:id="62" w:author="Miško David, Ing." w:date="2025-01-27T08:25:00Z">
        <w:r>
          <w:rPr>
            <w:rFonts w:ascii="Arial" w:hAnsi="Arial" w:cs="Arial"/>
            <w:sz w:val="20"/>
            <w:szCs w:val="20"/>
          </w:rPr>
          <w:t xml:space="preserve"> </w:t>
        </w:r>
        <w:r w:rsidRPr="00E701EB">
          <w:rPr>
            <w:rFonts w:ascii="Arial" w:hAnsi="Arial" w:cs="Arial"/>
            <w:sz w:val="20"/>
            <w:szCs w:val="20"/>
          </w:rPr>
          <w:t>Zobrazení statických a dynamických jízdních řádů</w:t>
        </w:r>
      </w:ins>
      <w:ins w:id="63" w:author="Miško David, Ing." w:date="2025-01-27T08:46:00Z">
        <w:r w:rsidR="00F42604">
          <w:rPr>
            <w:rFonts w:ascii="Arial" w:hAnsi="Arial" w:cs="Arial"/>
            <w:sz w:val="20"/>
            <w:szCs w:val="20"/>
          </w:rPr>
          <w:t xml:space="preserve">, aktuální obsazenosti, bezbariérovosti, kamerového systému, klimatizace, ekologie </w:t>
        </w:r>
        <w:r w:rsidR="00F42604">
          <w:rPr>
            <w:rFonts w:ascii="Arial" w:hAnsi="Arial" w:cs="Arial"/>
            <w:sz w:val="20"/>
            <w:szCs w:val="20"/>
          </w:rPr>
          <w:lastRenderedPageBreak/>
          <w:t>voz</w:t>
        </w:r>
      </w:ins>
      <w:ins w:id="64" w:author="Miško David, Ing." w:date="2025-01-27T08:47:00Z">
        <w:r w:rsidR="00F42604">
          <w:rPr>
            <w:rFonts w:ascii="Arial" w:hAnsi="Arial" w:cs="Arial"/>
            <w:sz w:val="20"/>
            <w:szCs w:val="20"/>
          </w:rPr>
          <w:t>idla, trakce, případně typ vozu</w:t>
        </w:r>
      </w:ins>
      <w:ins w:id="65" w:author="Miško David, Ing." w:date="2025-01-31T11:15:00Z">
        <w:r w:rsidR="00313025">
          <w:rPr>
            <w:rFonts w:ascii="Arial" w:hAnsi="Arial" w:cs="Arial"/>
            <w:sz w:val="20"/>
            <w:szCs w:val="20"/>
          </w:rPr>
          <w:t xml:space="preserve"> a jiné podmínky dle platných předpisů.</w:t>
        </w:r>
      </w:ins>
      <w:ins w:id="66" w:author="Miško David, Ing." w:date="2025-01-27T08:25:00Z">
        <w:r w:rsidRPr="00E701EB">
          <w:rPr>
            <w:rFonts w:ascii="Arial" w:hAnsi="Arial" w:cs="Arial"/>
            <w:sz w:val="20"/>
            <w:szCs w:val="20"/>
          </w:rPr>
          <w:t xml:space="preserve"> Zadavatel </w:t>
        </w:r>
      </w:ins>
      <w:ins w:id="67" w:author="Miško David, Ing." w:date="2025-01-27T08:26:00Z">
        <w:r w:rsidRPr="00E701EB">
          <w:rPr>
            <w:rFonts w:ascii="Arial" w:hAnsi="Arial" w:cs="Arial"/>
            <w:sz w:val="20"/>
            <w:szCs w:val="20"/>
          </w:rPr>
          <w:t>nepředpokládá</w:t>
        </w:r>
      </w:ins>
      <w:ins w:id="68" w:author="Miško David, Ing." w:date="2025-01-27T08:25:00Z">
        <w:r w:rsidRPr="00E701EB">
          <w:rPr>
            <w:rFonts w:ascii="Arial" w:hAnsi="Arial" w:cs="Arial"/>
            <w:sz w:val="20"/>
            <w:szCs w:val="20"/>
          </w:rPr>
          <w:t xml:space="preserve"> zobrazení mimořádných událostí/výluk</w:t>
        </w:r>
      </w:ins>
      <w:ins w:id="69" w:author="Miško David, Ing." w:date="2025-01-27T08:49:00Z">
        <w:r w:rsidR="0052121D">
          <w:rPr>
            <w:rFonts w:ascii="Arial" w:hAnsi="Arial" w:cs="Arial"/>
            <w:sz w:val="20"/>
            <w:szCs w:val="20"/>
          </w:rPr>
          <w:t>,</w:t>
        </w:r>
      </w:ins>
      <w:ins w:id="70" w:author="Miško David, Ing." w:date="2025-01-27T08:54:00Z">
        <w:r w:rsidR="0052121D">
          <w:rPr>
            <w:rFonts w:ascii="Arial" w:hAnsi="Arial" w:cs="Arial"/>
            <w:sz w:val="20"/>
            <w:szCs w:val="20"/>
          </w:rPr>
          <w:t xml:space="preserve"> </w:t>
        </w:r>
      </w:ins>
      <w:ins w:id="71" w:author="Miško David, Ing." w:date="2025-01-27T08:43:00Z">
        <w:r w:rsidR="00D76B80">
          <w:rPr>
            <w:rFonts w:ascii="Arial" w:hAnsi="Arial" w:cs="Arial"/>
            <w:sz w:val="20"/>
            <w:szCs w:val="20"/>
          </w:rPr>
          <w:t>rekla</w:t>
        </w:r>
      </w:ins>
      <w:ins w:id="72" w:author="Miško David, Ing." w:date="2025-01-27T08:44:00Z">
        <w:r w:rsidR="00D76B80">
          <w:rPr>
            <w:rFonts w:ascii="Arial" w:hAnsi="Arial" w:cs="Arial"/>
            <w:sz w:val="20"/>
            <w:szCs w:val="20"/>
          </w:rPr>
          <w:t>mních sdělení</w:t>
        </w:r>
      </w:ins>
      <w:ins w:id="73" w:author="Miško David, Ing." w:date="2025-01-30T07:36:00Z">
        <w:r w:rsidR="00924ECB">
          <w:rPr>
            <w:rFonts w:ascii="Arial" w:hAnsi="Arial" w:cs="Arial"/>
            <w:sz w:val="20"/>
            <w:szCs w:val="20"/>
          </w:rPr>
          <w:t>,</w:t>
        </w:r>
      </w:ins>
      <w:ins w:id="74" w:author="Miško David, Ing." w:date="2025-01-27T08:55:00Z">
        <w:r w:rsidR="0052121D">
          <w:rPr>
            <w:rFonts w:ascii="Arial" w:hAnsi="Arial" w:cs="Arial"/>
            <w:sz w:val="20"/>
            <w:szCs w:val="20"/>
          </w:rPr>
          <w:t xml:space="preserve"> vykreslení trasy linky</w:t>
        </w:r>
      </w:ins>
      <w:ins w:id="75" w:author="Miško David, Ing." w:date="2025-01-27T08:44:00Z">
        <w:r w:rsidR="00D76B80">
          <w:rPr>
            <w:rFonts w:ascii="Arial" w:hAnsi="Arial" w:cs="Arial"/>
            <w:sz w:val="20"/>
            <w:szCs w:val="20"/>
          </w:rPr>
          <w:t xml:space="preserve">, </w:t>
        </w:r>
      </w:ins>
      <w:ins w:id="76" w:author="Miško David, Ing." w:date="2025-01-27T08:25:00Z">
        <w:r w:rsidRPr="00E701EB">
          <w:rPr>
            <w:rFonts w:ascii="Arial" w:hAnsi="Arial" w:cs="Arial"/>
            <w:sz w:val="20"/>
            <w:szCs w:val="20"/>
          </w:rPr>
          <w:t xml:space="preserve">ale </w:t>
        </w:r>
      </w:ins>
      <w:ins w:id="77" w:author="Miško David, Ing." w:date="2025-01-30T07:36:00Z">
        <w:r w:rsidR="008146D1">
          <w:rPr>
            <w:rFonts w:ascii="Arial" w:hAnsi="Arial" w:cs="Arial"/>
            <w:sz w:val="20"/>
            <w:szCs w:val="20"/>
          </w:rPr>
          <w:t xml:space="preserve">vyhrazuje si právo </w:t>
        </w:r>
      </w:ins>
      <w:ins w:id="78" w:author="Miško David, Ing." w:date="2025-01-27T08:25:00Z">
        <w:r w:rsidRPr="00E701EB">
          <w:rPr>
            <w:rFonts w:ascii="Arial" w:hAnsi="Arial" w:cs="Arial"/>
            <w:sz w:val="20"/>
            <w:szCs w:val="20"/>
          </w:rPr>
          <w:t>toto realizovat ve výsledném řešení.</w:t>
        </w:r>
      </w:ins>
    </w:p>
    <w:p w14:paraId="70AA7FD9" w14:textId="77777777" w:rsidR="00BD10C4" w:rsidRPr="00BD10C4" w:rsidRDefault="00BD10C4" w:rsidP="00BD10C4">
      <w:pPr>
        <w:pStyle w:val="Odstavecseseznamem"/>
        <w:rPr>
          <w:rFonts w:ascii="Arial" w:hAnsi="Arial" w:cs="Arial"/>
          <w:sz w:val="20"/>
          <w:szCs w:val="20"/>
        </w:rPr>
      </w:pPr>
    </w:p>
    <w:p w14:paraId="57F7A5A3" w14:textId="77777777" w:rsidR="00BD10C4" w:rsidRDefault="003A7F59" w:rsidP="00C67F9C">
      <w:pPr>
        <w:pStyle w:val="Odstavecseseznamem"/>
        <w:numPr>
          <w:ilvl w:val="0"/>
          <w:numId w:val="1"/>
        </w:numPr>
        <w:jc w:val="both"/>
        <w:rPr>
          <w:rFonts w:ascii="Arial" w:hAnsi="Arial" w:cs="Arial"/>
          <w:sz w:val="20"/>
          <w:szCs w:val="20"/>
        </w:rPr>
      </w:pPr>
      <w:r>
        <w:rPr>
          <w:rFonts w:ascii="Arial" w:hAnsi="Arial" w:cs="Arial"/>
          <w:sz w:val="20"/>
          <w:szCs w:val="20"/>
        </w:rPr>
        <w:t>Vykreslení</w:t>
      </w:r>
      <w:r w:rsidR="00BD10C4">
        <w:rPr>
          <w:rFonts w:ascii="Arial" w:hAnsi="Arial" w:cs="Arial"/>
          <w:sz w:val="20"/>
          <w:szCs w:val="20"/>
        </w:rPr>
        <w:t xml:space="preserve"> konkrétní trasy linky s jednotlivými </w:t>
      </w:r>
      <w:r w:rsidR="004B4764">
        <w:rPr>
          <w:rFonts w:ascii="Arial" w:hAnsi="Arial" w:cs="Arial"/>
          <w:sz w:val="20"/>
          <w:szCs w:val="20"/>
        </w:rPr>
        <w:t>zast</w:t>
      </w:r>
      <w:r>
        <w:rPr>
          <w:rFonts w:ascii="Arial" w:hAnsi="Arial" w:cs="Arial"/>
          <w:sz w:val="20"/>
          <w:szCs w:val="20"/>
        </w:rPr>
        <w:t xml:space="preserve">ávkami bude zobrazení prostřednictvím </w:t>
      </w:r>
      <w:r w:rsidR="009B0CF5">
        <w:rPr>
          <w:rFonts w:ascii="Arial" w:hAnsi="Arial" w:cs="Arial"/>
          <w:sz w:val="20"/>
          <w:szCs w:val="20"/>
        </w:rPr>
        <w:t>AP</w:t>
      </w:r>
      <w:r>
        <w:rPr>
          <w:rFonts w:ascii="Arial" w:hAnsi="Arial" w:cs="Arial"/>
          <w:sz w:val="20"/>
          <w:szCs w:val="20"/>
        </w:rPr>
        <w:t xml:space="preserve">I rozhraní se zastávkovými body, které </w:t>
      </w:r>
      <w:r w:rsidR="009B0CF5">
        <w:rPr>
          <w:rFonts w:ascii="Arial" w:hAnsi="Arial" w:cs="Arial"/>
          <w:sz w:val="20"/>
          <w:szCs w:val="20"/>
        </w:rPr>
        <w:t>dodá kupující.</w:t>
      </w:r>
    </w:p>
    <w:p w14:paraId="529A3727" w14:textId="77777777" w:rsidR="00E66C0F" w:rsidRPr="00E66C0F" w:rsidRDefault="00E66C0F" w:rsidP="00E66C0F">
      <w:pPr>
        <w:pStyle w:val="Odstavecseseznamem"/>
        <w:rPr>
          <w:rFonts w:ascii="Arial" w:hAnsi="Arial" w:cs="Arial"/>
          <w:sz w:val="20"/>
          <w:szCs w:val="20"/>
        </w:rPr>
      </w:pPr>
    </w:p>
    <w:p w14:paraId="0142C450" w14:textId="3EDB2923" w:rsidR="00E66C0F" w:rsidRPr="00EB32A8" w:rsidDel="005A1BF8" w:rsidRDefault="00085F74" w:rsidP="00C67F9C">
      <w:pPr>
        <w:pStyle w:val="Odstavecseseznamem"/>
        <w:numPr>
          <w:ilvl w:val="0"/>
          <w:numId w:val="1"/>
        </w:numPr>
        <w:jc w:val="both"/>
        <w:rPr>
          <w:del w:id="79" w:author="Miško David, Ing." w:date="2025-01-30T07:36:00Z"/>
          <w:rFonts w:ascii="Arial" w:hAnsi="Arial" w:cs="Arial"/>
          <w:sz w:val="20"/>
          <w:szCs w:val="20"/>
        </w:rPr>
      </w:pPr>
      <w:del w:id="80" w:author="Miško David, Ing." w:date="2025-01-30T07:36:00Z">
        <w:r w:rsidDel="005A1BF8">
          <w:rPr>
            <w:rFonts w:ascii="Arial" w:hAnsi="Arial" w:cs="Arial"/>
            <w:sz w:val="20"/>
            <w:szCs w:val="20"/>
          </w:rPr>
          <w:delText>U aktuálních odjezdů</w:delText>
        </w:r>
        <w:r w:rsidR="003A7F59" w:rsidDel="005A1BF8">
          <w:rPr>
            <w:rFonts w:ascii="Arial" w:hAnsi="Arial" w:cs="Arial"/>
            <w:sz w:val="20"/>
            <w:szCs w:val="20"/>
          </w:rPr>
          <w:delText xml:space="preserve">, respektive u konkrétní linky bude zároveň </w:delText>
        </w:r>
        <w:r w:rsidR="005C07D6" w:rsidDel="005A1BF8">
          <w:rPr>
            <w:rFonts w:ascii="Arial" w:hAnsi="Arial" w:cs="Arial"/>
            <w:sz w:val="20"/>
            <w:szCs w:val="20"/>
          </w:rPr>
          <w:delText>možnost zobrazení</w:delText>
        </w:r>
        <w:r w:rsidR="003A7F59" w:rsidDel="005A1BF8">
          <w:rPr>
            <w:rFonts w:ascii="Arial" w:hAnsi="Arial" w:cs="Arial"/>
            <w:sz w:val="20"/>
            <w:szCs w:val="20"/>
          </w:rPr>
          <w:delText xml:space="preserve"> aktuální obsazenost</w:delText>
        </w:r>
        <w:r w:rsidR="005C07D6" w:rsidDel="005A1BF8">
          <w:rPr>
            <w:rFonts w:ascii="Arial" w:hAnsi="Arial" w:cs="Arial"/>
            <w:sz w:val="20"/>
            <w:szCs w:val="20"/>
          </w:rPr>
          <w:delText>i</w:delText>
        </w:r>
        <w:r w:rsidR="003A7F59" w:rsidDel="005A1BF8">
          <w:rPr>
            <w:rFonts w:ascii="Arial" w:hAnsi="Arial" w:cs="Arial"/>
            <w:sz w:val="20"/>
            <w:szCs w:val="20"/>
          </w:rPr>
          <w:delText>, bezbariérovost</w:delText>
        </w:r>
        <w:r w:rsidR="005C07D6" w:rsidDel="005A1BF8">
          <w:rPr>
            <w:rFonts w:ascii="Arial" w:hAnsi="Arial" w:cs="Arial"/>
            <w:sz w:val="20"/>
            <w:szCs w:val="20"/>
          </w:rPr>
          <w:delText>i, kamerového systému, klimatizace</w:delText>
        </w:r>
        <w:r w:rsidR="002C4923" w:rsidDel="005A1BF8">
          <w:rPr>
            <w:rFonts w:ascii="Arial" w:hAnsi="Arial" w:cs="Arial"/>
            <w:sz w:val="20"/>
            <w:szCs w:val="20"/>
          </w:rPr>
          <w:delText>, ekologie vozidla</w:delText>
        </w:r>
        <w:r w:rsidR="00076CC8" w:rsidDel="005A1BF8">
          <w:rPr>
            <w:rFonts w:ascii="Arial" w:hAnsi="Arial" w:cs="Arial"/>
            <w:sz w:val="20"/>
            <w:szCs w:val="20"/>
          </w:rPr>
          <w:delText>, trakce, případně typ vozu</w:delText>
        </w:r>
        <w:r w:rsidR="003E67A5" w:rsidDel="005A1BF8">
          <w:rPr>
            <w:rFonts w:ascii="Arial" w:hAnsi="Arial" w:cs="Arial"/>
            <w:sz w:val="20"/>
            <w:szCs w:val="20"/>
          </w:rPr>
          <w:delText xml:space="preserve"> </w:delText>
        </w:r>
        <w:r w:rsidR="003A7F59" w:rsidDel="005A1BF8">
          <w:rPr>
            <w:rFonts w:ascii="Arial" w:hAnsi="Arial" w:cs="Arial"/>
            <w:sz w:val="20"/>
            <w:szCs w:val="20"/>
          </w:rPr>
          <w:delText>(na základě API rozhraní kupujícího).</w:delText>
        </w:r>
      </w:del>
    </w:p>
    <w:p w14:paraId="7971EF2D" w14:textId="77777777" w:rsidR="000747BB" w:rsidRPr="000747BB" w:rsidRDefault="000747BB" w:rsidP="000747BB">
      <w:pPr>
        <w:pStyle w:val="Odstavecseseznamem"/>
        <w:rPr>
          <w:rFonts w:ascii="Arial" w:hAnsi="Arial" w:cs="Arial"/>
          <w:sz w:val="20"/>
          <w:szCs w:val="20"/>
          <w:highlight w:val="yellow"/>
        </w:rPr>
      </w:pPr>
    </w:p>
    <w:p w14:paraId="22F18172" w14:textId="77777777" w:rsidR="000747BB" w:rsidRPr="00E431F0" w:rsidRDefault="000747BB" w:rsidP="00C67F9C">
      <w:pPr>
        <w:pStyle w:val="Odstavecseseznamem"/>
        <w:numPr>
          <w:ilvl w:val="0"/>
          <w:numId w:val="1"/>
        </w:numPr>
        <w:jc w:val="both"/>
        <w:rPr>
          <w:rFonts w:ascii="Arial" w:hAnsi="Arial" w:cs="Arial"/>
          <w:sz w:val="20"/>
          <w:szCs w:val="20"/>
        </w:rPr>
      </w:pPr>
      <w:r w:rsidRPr="00E431F0">
        <w:rPr>
          <w:rFonts w:ascii="Arial" w:hAnsi="Arial" w:cs="Arial"/>
          <w:sz w:val="20"/>
          <w:szCs w:val="20"/>
        </w:rPr>
        <w:t xml:space="preserve">Pozorovací úhel </w:t>
      </w:r>
      <w:r w:rsidR="003A7F59">
        <w:rPr>
          <w:rFonts w:ascii="Arial" w:hAnsi="Arial" w:cs="Arial"/>
          <w:sz w:val="20"/>
          <w:szCs w:val="20"/>
        </w:rPr>
        <w:t xml:space="preserve">displeje </w:t>
      </w:r>
      <w:r w:rsidRPr="00E431F0">
        <w:rPr>
          <w:rFonts w:ascii="Arial" w:hAnsi="Arial" w:cs="Arial"/>
          <w:sz w:val="20"/>
          <w:szCs w:val="20"/>
        </w:rPr>
        <w:t>175 stupňů</w:t>
      </w:r>
      <w:r w:rsidR="001A5E1A">
        <w:rPr>
          <w:rFonts w:ascii="Arial" w:hAnsi="Arial" w:cs="Arial"/>
          <w:sz w:val="20"/>
          <w:szCs w:val="20"/>
        </w:rPr>
        <w:t>.</w:t>
      </w:r>
    </w:p>
    <w:p w14:paraId="25FFA73E" w14:textId="77777777" w:rsidR="00067B2E" w:rsidRPr="00067B2E" w:rsidRDefault="00067B2E" w:rsidP="00067B2E">
      <w:pPr>
        <w:pStyle w:val="Odstavecseseznamem"/>
        <w:rPr>
          <w:rFonts w:ascii="Arial" w:hAnsi="Arial" w:cs="Arial"/>
          <w:sz w:val="20"/>
          <w:szCs w:val="20"/>
          <w:highlight w:val="yellow"/>
        </w:rPr>
      </w:pPr>
    </w:p>
    <w:p w14:paraId="5BBFAB2C" w14:textId="77777777" w:rsidR="00067B2E" w:rsidRPr="00B90D5C" w:rsidRDefault="00067B2E" w:rsidP="00C67F9C">
      <w:pPr>
        <w:pStyle w:val="Odstavecseseznamem"/>
        <w:numPr>
          <w:ilvl w:val="0"/>
          <w:numId w:val="1"/>
        </w:numPr>
        <w:jc w:val="both"/>
        <w:rPr>
          <w:rFonts w:ascii="Arial" w:hAnsi="Arial" w:cs="Arial"/>
          <w:sz w:val="20"/>
          <w:szCs w:val="20"/>
        </w:rPr>
      </w:pPr>
      <w:r w:rsidRPr="00B90D5C">
        <w:rPr>
          <w:rFonts w:ascii="Arial" w:hAnsi="Arial" w:cs="Arial"/>
          <w:sz w:val="20"/>
          <w:szCs w:val="20"/>
        </w:rPr>
        <w:t>Mini</w:t>
      </w:r>
      <w:r w:rsidR="00B90D5C" w:rsidRPr="00B90D5C">
        <w:rPr>
          <w:rFonts w:ascii="Arial" w:hAnsi="Arial" w:cs="Arial"/>
          <w:sz w:val="20"/>
          <w:szCs w:val="20"/>
        </w:rPr>
        <w:t>mální životnost displeje 10 let.</w:t>
      </w:r>
    </w:p>
    <w:p w14:paraId="631692EB" w14:textId="77777777" w:rsidR="00883C48" w:rsidRPr="00883C48" w:rsidRDefault="00883C48" w:rsidP="00883C48">
      <w:pPr>
        <w:pStyle w:val="Odstavecseseznamem"/>
        <w:rPr>
          <w:rFonts w:ascii="Arial" w:hAnsi="Arial" w:cs="Arial"/>
          <w:sz w:val="20"/>
          <w:szCs w:val="20"/>
          <w:highlight w:val="yellow"/>
        </w:rPr>
      </w:pPr>
    </w:p>
    <w:p w14:paraId="740F3CB3" w14:textId="77777777" w:rsidR="00883C48" w:rsidRPr="00D32771" w:rsidRDefault="00883C48" w:rsidP="00C67F9C">
      <w:pPr>
        <w:pStyle w:val="Odstavecseseznamem"/>
        <w:numPr>
          <w:ilvl w:val="0"/>
          <w:numId w:val="1"/>
        </w:numPr>
        <w:jc w:val="both"/>
        <w:rPr>
          <w:rFonts w:ascii="Arial" w:hAnsi="Arial" w:cs="Arial"/>
          <w:sz w:val="20"/>
          <w:szCs w:val="20"/>
        </w:rPr>
      </w:pPr>
      <w:r w:rsidRPr="00D32771">
        <w:rPr>
          <w:rFonts w:ascii="Arial" w:hAnsi="Arial" w:cs="Arial"/>
          <w:sz w:val="20"/>
          <w:szCs w:val="20"/>
        </w:rPr>
        <w:t xml:space="preserve">Hmotnost </w:t>
      </w:r>
      <w:r w:rsidR="00D32771" w:rsidRPr="00D32771">
        <w:rPr>
          <w:rFonts w:ascii="Arial" w:hAnsi="Arial" w:cs="Arial"/>
          <w:sz w:val="20"/>
          <w:szCs w:val="20"/>
        </w:rPr>
        <w:t>celého řešení nesmí přesáhnout 25</w:t>
      </w:r>
      <w:r w:rsidRPr="00D32771">
        <w:rPr>
          <w:rFonts w:ascii="Arial" w:hAnsi="Arial" w:cs="Arial"/>
          <w:sz w:val="20"/>
          <w:szCs w:val="20"/>
        </w:rPr>
        <w:t xml:space="preserve"> kg</w:t>
      </w:r>
      <w:r w:rsidR="00D32771" w:rsidRPr="00D32771">
        <w:rPr>
          <w:rFonts w:ascii="Arial" w:hAnsi="Arial" w:cs="Arial"/>
          <w:sz w:val="20"/>
          <w:szCs w:val="20"/>
        </w:rPr>
        <w:t>.</w:t>
      </w:r>
    </w:p>
    <w:p w14:paraId="07989E7C" w14:textId="77777777" w:rsidR="0080383E" w:rsidRPr="006526E1" w:rsidRDefault="0080383E" w:rsidP="006526E1">
      <w:pPr>
        <w:rPr>
          <w:rFonts w:ascii="Arial" w:hAnsi="Arial" w:cs="Arial"/>
          <w:sz w:val="20"/>
          <w:szCs w:val="20"/>
          <w:highlight w:val="yellow"/>
        </w:rPr>
      </w:pPr>
    </w:p>
    <w:p w14:paraId="0504AD7A" w14:textId="6811DB74" w:rsidR="0080383E" w:rsidRPr="0080383E" w:rsidRDefault="003C58A6" w:rsidP="00C67F9C">
      <w:pPr>
        <w:pStyle w:val="Odstavecseseznamem"/>
        <w:numPr>
          <w:ilvl w:val="0"/>
          <w:numId w:val="1"/>
        </w:numPr>
        <w:jc w:val="both"/>
        <w:rPr>
          <w:rFonts w:ascii="Arial" w:hAnsi="Arial" w:cs="Arial"/>
          <w:sz w:val="20"/>
          <w:szCs w:val="20"/>
        </w:rPr>
      </w:pPr>
      <w:r>
        <w:rPr>
          <w:rFonts w:ascii="Arial" w:hAnsi="Arial" w:cs="Arial"/>
          <w:sz w:val="20"/>
          <w:szCs w:val="20"/>
        </w:rPr>
        <w:t>Vizualizaci</w:t>
      </w:r>
      <w:r w:rsidR="0080383E" w:rsidRPr="0080383E">
        <w:rPr>
          <w:rFonts w:ascii="Arial" w:hAnsi="Arial" w:cs="Arial"/>
          <w:sz w:val="20"/>
          <w:szCs w:val="20"/>
        </w:rPr>
        <w:t xml:space="preserve"> </w:t>
      </w:r>
      <w:r w:rsidR="00136BEF">
        <w:rPr>
          <w:rFonts w:ascii="Arial" w:hAnsi="Arial" w:cs="Arial"/>
          <w:sz w:val="20"/>
          <w:szCs w:val="20"/>
        </w:rPr>
        <w:t xml:space="preserve">obsahu </w:t>
      </w:r>
      <w:r w:rsidR="00570EDA">
        <w:rPr>
          <w:rFonts w:ascii="Arial" w:hAnsi="Arial" w:cs="Arial"/>
          <w:sz w:val="20"/>
          <w:szCs w:val="20"/>
        </w:rPr>
        <w:t>displeje</w:t>
      </w:r>
      <w:r w:rsidR="00136BEF">
        <w:rPr>
          <w:rFonts w:ascii="Arial" w:hAnsi="Arial" w:cs="Arial"/>
          <w:sz w:val="20"/>
          <w:szCs w:val="20"/>
        </w:rPr>
        <w:t xml:space="preserve"> </w:t>
      </w:r>
      <w:r w:rsidR="00570EDA">
        <w:rPr>
          <w:rFonts w:ascii="Arial" w:hAnsi="Arial" w:cs="Arial"/>
          <w:sz w:val="20"/>
          <w:szCs w:val="20"/>
        </w:rPr>
        <w:t>dodá kupující</w:t>
      </w:r>
      <w:ins w:id="81" w:author="Miško David, Ing." w:date="2025-01-30T07:37:00Z">
        <w:r w:rsidR="005A1BF8">
          <w:rPr>
            <w:rFonts w:ascii="Arial" w:hAnsi="Arial" w:cs="Arial"/>
            <w:sz w:val="20"/>
            <w:szCs w:val="20"/>
          </w:rPr>
          <w:t>.</w:t>
        </w:r>
      </w:ins>
      <w:del w:id="82" w:author="Miško David, Ing." w:date="2025-01-30T07:37:00Z">
        <w:r w:rsidR="00665E46" w:rsidDel="005A1BF8">
          <w:rPr>
            <w:rFonts w:ascii="Arial" w:hAnsi="Arial" w:cs="Arial"/>
            <w:sz w:val="20"/>
            <w:szCs w:val="20"/>
          </w:rPr>
          <w:delText xml:space="preserve"> při respektování ilustrace níže</w:delText>
        </w:r>
        <w:r w:rsidR="00570EDA" w:rsidDel="005A1BF8">
          <w:rPr>
            <w:rFonts w:ascii="Arial" w:hAnsi="Arial" w:cs="Arial"/>
            <w:sz w:val="20"/>
            <w:szCs w:val="20"/>
          </w:rPr>
          <w:delText>.</w:delText>
        </w:r>
      </w:del>
    </w:p>
    <w:p w14:paraId="1F7FDE2A" w14:textId="77777777" w:rsidR="00676257" w:rsidRPr="0080383E" w:rsidRDefault="00676257" w:rsidP="0080383E">
      <w:pPr>
        <w:rPr>
          <w:rFonts w:ascii="Arial" w:hAnsi="Arial" w:cs="Arial"/>
          <w:sz w:val="20"/>
          <w:szCs w:val="20"/>
        </w:rPr>
      </w:pPr>
    </w:p>
    <w:p w14:paraId="077AB79F" w14:textId="1629900B" w:rsidR="00676257" w:rsidRPr="003C17FF" w:rsidRDefault="00676257" w:rsidP="00C67F9C">
      <w:pPr>
        <w:pStyle w:val="Odstavecseseznamem"/>
        <w:numPr>
          <w:ilvl w:val="0"/>
          <w:numId w:val="1"/>
        </w:numPr>
        <w:jc w:val="both"/>
        <w:rPr>
          <w:rFonts w:ascii="Arial" w:hAnsi="Arial" w:cs="Arial"/>
          <w:sz w:val="20"/>
          <w:szCs w:val="20"/>
        </w:rPr>
      </w:pPr>
      <w:r>
        <w:rPr>
          <w:rFonts w:ascii="Arial" w:hAnsi="Arial" w:cs="Arial"/>
          <w:sz w:val="20"/>
          <w:szCs w:val="20"/>
        </w:rPr>
        <w:t>E-paper panely budou umístěny v</w:t>
      </w:r>
      <w:r w:rsidR="0013521E">
        <w:rPr>
          <w:rFonts w:ascii="Arial" w:hAnsi="Arial" w:cs="Arial"/>
          <w:sz w:val="20"/>
          <w:szCs w:val="20"/>
        </w:rPr>
        <w:t xml:space="preserve"> typizovaných </w:t>
      </w:r>
      <w:r>
        <w:rPr>
          <w:rFonts w:ascii="Arial" w:hAnsi="Arial" w:cs="Arial"/>
          <w:sz w:val="20"/>
          <w:szCs w:val="20"/>
        </w:rPr>
        <w:t>označnících</w:t>
      </w:r>
      <w:r w:rsidR="009529B3">
        <w:rPr>
          <w:rFonts w:ascii="Arial" w:hAnsi="Arial" w:cs="Arial"/>
          <w:sz w:val="20"/>
          <w:szCs w:val="20"/>
        </w:rPr>
        <w:t xml:space="preserve"> kupující</w:t>
      </w:r>
      <w:r w:rsidR="00465500">
        <w:rPr>
          <w:rFonts w:ascii="Arial" w:hAnsi="Arial" w:cs="Arial"/>
          <w:sz w:val="20"/>
          <w:szCs w:val="20"/>
        </w:rPr>
        <w:t>ho</w:t>
      </w:r>
      <w:r w:rsidR="000414AA">
        <w:rPr>
          <w:rFonts w:ascii="Arial" w:hAnsi="Arial" w:cs="Arial"/>
          <w:sz w:val="20"/>
          <w:szCs w:val="20"/>
        </w:rPr>
        <w:t>, viz příloha č. 2</w:t>
      </w:r>
      <w:r w:rsidR="00665E46">
        <w:rPr>
          <w:rFonts w:ascii="Arial" w:hAnsi="Arial" w:cs="Arial"/>
          <w:sz w:val="20"/>
          <w:szCs w:val="20"/>
        </w:rPr>
        <w:t xml:space="preserve"> Kupní smlouvy</w:t>
      </w:r>
      <w:r w:rsidR="000414AA">
        <w:rPr>
          <w:rFonts w:ascii="Arial" w:hAnsi="Arial" w:cs="Arial"/>
          <w:sz w:val="20"/>
          <w:szCs w:val="20"/>
        </w:rPr>
        <w:t xml:space="preserve">. </w:t>
      </w:r>
      <w:r w:rsidR="004B0E70">
        <w:rPr>
          <w:rFonts w:ascii="Arial" w:hAnsi="Arial" w:cs="Arial"/>
          <w:sz w:val="20"/>
          <w:szCs w:val="20"/>
        </w:rPr>
        <w:t>Prodávající je povinen respektovat definované rozměry.</w:t>
      </w:r>
    </w:p>
    <w:p w14:paraId="09E2F162" w14:textId="77777777" w:rsidR="00C67F9C" w:rsidRDefault="00C67F9C" w:rsidP="00C67F9C">
      <w:pPr>
        <w:pStyle w:val="Odstavecseseznamem"/>
        <w:jc w:val="both"/>
        <w:rPr>
          <w:rFonts w:ascii="Arial" w:hAnsi="Arial" w:cs="Arial"/>
          <w:sz w:val="20"/>
          <w:szCs w:val="20"/>
        </w:rPr>
      </w:pPr>
    </w:p>
    <w:p w14:paraId="6252ECEE" w14:textId="1BA79038" w:rsidR="00C67F9C" w:rsidRDefault="004A1DF4" w:rsidP="00C67F9C">
      <w:pPr>
        <w:pStyle w:val="Odstavecseseznamem"/>
        <w:numPr>
          <w:ilvl w:val="0"/>
          <w:numId w:val="1"/>
        </w:numPr>
        <w:jc w:val="both"/>
        <w:rPr>
          <w:rFonts w:ascii="Arial" w:hAnsi="Arial" w:cs="Arial"/>
          <w:sz w:val="20"/>
          <w:szCs w:val="20"/>
        </w:rPr>
      </w:pPr>
      <w:r>
        <w:rPr>
          <w:rFonts w:ascii="Arial" w:hAnsi="Arial" w:cs="Arial"/>
          <w:sz w:val="20"/>
          <w:szCs w:val="20"/>
        </w:rPr>
        <w:t>Součástí bude</w:t>
      </w:r>
      <w:r w:rsidR="00C67F9C">
        <w:rPr>
          <w:rFonts w:ascii="Arial" w:hAnsi="Arial" w:cs="Arial"/>
          <w:sz w:val="20"/>
          <w:szCs w:val="20"/>
        </w:rPr>
        <w:t xml:space="preserve"> systém s modulem pro akustické sdělování informací </w:t>
      </w:r>
      <w:r w:rsidR="00C67F9C">
        <w:rPr>
          <w:rFonts w:ascii="Arial" w:hAnsi="Arial" w:cs="Arial"/>
          <w:sz w:val="20"/>
          <w:szCs w:val="20"/>
        </w:rPr>
        <w:br/>
        <w:t>(zvukový záznam bude vytvořen v</w:t>
      </w:r>
      <w:r w:rsidR="003E39A3">
        <w:rPr>
          <w:rFonts w:ascii="Arial" w:hAnsi="Arial" w:cs="Arial"/>
          <w:sz w:val="20"/>
          <w:szCs w:val="20"/>
        </w:rPr>
        <w:t> </w:t>
      </w:r>
      <w:r w:rsidR="00C67F9C">
        <w:rPr>
          <w:rFonts w:ascii="Arial" w:hAnsi="Arial" w:cs="Arial"/>
          <w:sz w:val="20"/>
          <w:szCs w:val="20"/>
        </w:rPr>
        <w:t>Backoffice</w:t>
      </w:r>
      <w:r w:rsidR="003E39A3">
        <w:rPr>
          <w:rFonts w:ascii="Arial" w:hAnsi="Arial" w:cs="Arial"/>
          <w:sz w:val="20"/>
          <w:szCs w:val="20"/>
        </w:rPr>
        <w:t>, akustický trylek</w:t>
      </w:r>
      <w:r w:rsidR="00C67F9C">
        <w:rPr>
          <w:rFonts w:ascii="Arial" w:hAnsi="Arial" w:cs="Arial"/>
          <w:sz w:val="20"/>
          <w:szCs w:val="20"/>
        </w:rPr>
        <w:t>) a voděodolným reproduktorem instalovaným v těle displeje pro vyžádané hlášení pro nevidomé</w:t>
      </w:r>
      <w:r w:rsidR="00D0435F">
        <w:rPr>
          <w:rFonts w:ascii="Arial" w:hAnsi="Arial" w:cs="Arial"/>
          <w:sz w:val="20"/>
          <w:szCs w:val="20"/>
        </w:rPr>
        <w:t>,</w:t>
      </w:r>
      <w:r w:rsidR="00C67F9C">
        <w:rPr>
          <w:rFonts w:ascii="Arial" w:hAnsi="Arial" w:cs="Arial"/>
          <w:sz w:val="20"/>
          <w:szCs w:val="20"/>
        </w:rPr>
        <w:t xml:space="preserve"> a zároveň pro automatické hlášení mimořádných </w:t>
      </w:r>
      <w:r w:rsidR="00C67F9C" w:rsidRPr="00512330">
        <w:rPr>
          <w:rFonts w:ascii="Arial" w:hAnsi="Arial" w:cs="Arial"/>
          <w:sz w:val="20"/>
          <w:szCs w:val="20"/>
        </w:rPr>
        <w:t>událo</w:t>
      </w:r>
      <w:r w:rsidR="00DC513F" w:rsidRPr="00512330">
        <w:rPr>
          <w:rFonts w:ascii="Arial" w:hAnsi="Arial" w:cs="Arial"/>
          <w:sz w:val="20"/>
          <w:szCs w:val="20"/>
        </w:rPr>
        <w:t>stí</w:t>
      </w:r>
      <w:r w:rsidR="00DB1405">
        <w:rPr>
          <w:rFonts w:ascii="Arial" w:hAnsi="Arial" w:cs="Arial"/>
          <w:sz w:val="20"/>
          <w:szCs w:val="20"/>
        </w:rPr>
        <w:t>, případně výluk</w:t>
      </w:r>
      <w:r w:rsidR="00DC513F" w:rsidRPr="00512330">
        <w:rPr>
          <w:rFonts w:ascii="Arial" w:hAnsi="Arial" w:cs="Arial"/>
          <w:sz w:val="20"/>
          <w:szCs w:val="20"/>
        </w:rPr>
        <w:t xml:space="preserve">. Hudební výkon bude min. 6 </w:t>
      </w:r>
      <w:r w:rsidR="00C67F9C" w:rsidRPr="00512330">
        <w:rPr>
          <w:rFonts w:ascii="Arial" w:hAnsi="Arial" w:cs="Arial"/>
          <w:sz w:val="20"/>
          <w:szCs w:val="20"/>
        </w:rPr>
        <w:t>W</w:t>
      </w:r>
      <w:r w:rsidR="00512330" w:rsidRPr="00512330">
        <w:rPr>
          <w:rFonts w:ascii="Arial" w:hAnsi="Arial" w:cs="Arial"/>
          <w:sz w:val="20"/>
          <w:szCs w:val="20"/>
        </w:rPr>
        <w:t>.</w:t>
      </w:r>
      <w:r w:rsidR="00C67F9C">
        <w:rPr>
          <w:rFonts w:ascii="Arial" w:hAnsi="Arial" w:cs="Arial"/>
          <w:sz w:val="20"/>
          <w:szCs w:val="20"/>
        </w:rPr>
        <w:t xml:space="preserve"> </w:t>
      </w:r>
      <w:ins w:id="83" w:author="Miško David, Ing." w:date="2025-01-30T07:47:00Z">
        <w:r w:rsidR="009A5C8E">
          <w:rPr>
            <w:rFonts w:ascii="Arial" w:hAnsi="Arial" w:cs="Arial"/>
            <w:sz w:val="20"/>
            <w:szCs w:val="20"/>
          </w:rPr>
          <w:t>Zvuko</w:t>
        </w:r>
      </w:ins>
      <w:ins w:id="84" w:author="Miško David, Ing." w:date="2025-01-30T07:48:00Z">
        <w:r w:rsidR="009A5C8E">
          <w:rPr>
            <w:rFonts w:ascii="Arial" w:hAnsi="Arial" w:cs="Arial"/>
            <w:sz w:val="20"/>
            <w:szCs w:val="20"/>
          </w:rPr>
          <w:t>vý záznam bude možné spustit také prostřednictvím Backoffice dle potřeby</w:t>
        </w:r>
      </w:ins>
      <w:ins w:id="85" w:author="Miško David, Ing." w:date="2025-01-30T07:49:00Z">
        <w:r w:rsidR="00511A94">
          <w:rPr>
            <w:rFonts w:ascii="Arial" w:hAnsi="Arial" w:cs="Arial"/>
            <w:sz w:val="20"/>
            <w:szCs w:val="20"/>
          </w:rPr>
          <w:t>, s možností nastavení frekvence opakovaného hlášení.</w:t>
        </w:r>
      </w:ins>
    </w:p>
    <w:p w14:paraId="2258465F" w14:textId="77777777" w:rsidR="00E112A8" w:rsidRPr="00E112A8" w:rsidRDefault="00E112A8" w:rsidP="00E112A8">
      <w:pPr>
        <w:pStyle w:val="Odstavecseseznamem"/>
        <w:rPr>
          <w:rFonts w:ascii="Arial" w:hAnsi="Arial" w:cs="Arial"/>
          <w:sz w:val="20"/>
          <w:szCs w:val="20"/>
        </w:rPr>
      </w:pPr>
    </w:p>
    <w:p w14:paraId="2F90712C" w14:textId="77777777" w:rsidR="00C67F9C" w:rsidRPr="00DD6A55" w:rsidRDefault="00E112A8" w:rsidP="00DD6A55">
      <w:pPr>
        <w:pStyle w:val="Odstavecseseznamem"/>
        <w:numPr>
          <w:ilvl w:val="0"/>
          <w:numId w:val="1"/>
        </w:numPr>
        <w:jc w:val="both"/>
        <w:rPr>
          <w:rFonts w:ascii="Arial" w:hAnsi="Arial" w:cs="Arial"/>
          <w:sz w:val="20"/>
          <w:szCs w:val="20"/>
        </w:rPr>
      </w:pPr>
      <w:r>
        <w:rPr>
          <w:rFonts w:ascii="Arial" w:hAnsi="Arial" w:cs="Arial"/>
          <w:sz w:val="20"/>
          <w:szCs w:val="20"/>
        </w:rPr>
        <w:t xml:space="preserve">Výstup pro hlasovou syntézu musí být srozumitelný, musí zachovávat správnou výslovnost </w:t>
      </w:r>
      <w:r w:rsidR="00884814">
        <w:rPr>
          <w:rFonts w:ascii="Arial" w:hAnsi="Arial" w:cs="Arial"/>
          <w:sz w:val="20"/>
          <w:szCs w:val="20"/>
        </w:rPr>
        <w:br/>
      </w:r>
      <w:r>
        <w:rPr>
          <w:rFonts w:ascii="Arial" w:hAnsi="Arial" w:cs="Arial"/>
          <w:sz w:val="20"/>
          <w:szCs w:val="20"/>
        </w:rPr>
        <w:t xml:space="preserve">a skloňování. Výstup bude </w:t>
      </w:r>
      <w:r w:rsidR="00C22BB2" w:rsidRPr="00990679">
        <w:rPr>
          <w:rFonts w:ascii="Arial" w:hAnsi="Arial" w:cs="Arial"/>
          <w:sz w:val="20"/>
          <w:szCs w:val="20"/>
        </w:rPr>
        <w:t>realizován v</w:t>
      </w:r>
      <w:r w:rsidR="006547B2" w:rsidRPr="00990679">
        <w:rPr>
          <w:rFonts w:ascii="Arial" w:hAnsi="Arial" w:cs="Arial"/>
          <w:sz w:val="20"/>
          <w:szCs w:val="20"/>
        </w:rPr>
        <w:t xml:space="preserve"> českém, </w:t>
      </w:r>
      <w:r w:rsidR="004B21E0" w:rsidRPr="00990679">
        <w:rPr>
          <w:rFonts w:ascii="Arial" w:hAnsi="Arial" w:cs="Arial"/>
          <w:sz w:val="20"/>
          <w:szCs w:val="20"/>
        </w:rPr>
        <w:t xml:space="preserve">anglickém, německého </w:t>
      </w:r>
      <w:r w:rsidR="00C22BB2" w:rsidRPr="00990679">
        <w:rPr>
          <w:rFonts w:ascii="Arial" w:hAnsi="Arial" w:cs="Arial"/>
          <w:sz w:val="20"/>
          <w:szCs w:val="20"/>
        </w:rPr>
        <w:t xml:space="preserve">a </w:t>
      </w:r>
      <w:r w:rsidRPr="00990679">
        <w:rPr>
          <w:rFonts w:ascii="Arial" w:hAnsi="Arial" w:cs="Arial"/>
          <w:sz w:val="20"/>
          <w:szCs w:val="20"/>
        </w:rPr>
        <w:t>polském jazyce.</w:t>
      </w:r>
    </w:p>
    <w:p w14:paraId="53526379" w14:textId="77777777" w:rsidR="00C67F9C" w:rsidRPr="002645FB" w:rsidRDefault="00C67F9C" w:rsidP="00C67F9C">
      <w:pPr>
        <w:jc w:val="both"/>
        <w:rPr>
          <w:rFonts w:ascii="Arial" w:hAnsi="Arial" w:cs="Arial"/>
          <w:sz w:val="20"/>
          <w:szCs w:val="20"/>
        </w:rPr>
      </w:pPr>
    </w:p>
    <w:p w14:paraId="1ABF0588" w14:textId="0C09401B" w:rsidR="00C67F9C" w:rsidRDefault="00C67F9C" w:rsidP="00C67F9C">
      <w:pPr>
        <w:pStyle w:val="Odstavecseseznamem"/>
        <w:numPr>
          <w:ilvl w:val="0"/>
          <w:numId w:val="2"/>
        </w:numPr>
        <w:jc w:val="both"/>
        <w:rPr>
          <w:rFonts w:ascii="Arial" w:hAnsi="Arial" w:cs="Arial"/>
          <w:sz w:val="20"/>
          <w:szCs w:val="20"/>
        </w:rPr>
      </w:pPr>
      <w:r w:rsidRPr="002645FB">
        <w:rPr>
          <w:rFonts w:ascii="Arial" w:hAnsi="Arial" w:cs="Arial"/>
          <w:sz w:val="20"/>
          <w:szCs w:val="20"/>
        </w:rPr>
        <w:t xml:space="preserve">Provozní teplota zařízení umístěných v exteriéru min. od </w:t>
      </w:r>
      <w:r w:rsidR="0051087E">
        <w:rPr>
          <w:rFonts w:ascii="Arial" w:hAnsi="Arial" w:cs="Arial"/>
          <w:sz w:val="20"/>
          <w:szCs w:val="20"/>
        </w:rPr>
        <w:t>-2</w:t>
      </w:r>
      <w:ins w:id="86" w:author="Miško David, Ing." w:date="2025-01-28T13:26:00Z">
        <w:r w:rsidR="001A0FA1">
          <w:rPr>
            <w:rFonts w:ascii="Arial" w:hAnsi="Arial" w:cs="Arial"/>
            <w:sz w:val="20"/>
            <w:szCs w:val="20"/>
          </w:rPr>
          <w:t>0</w:t>
        </w:r>
      </w:ins>
      <w:del w:id="87" w:author="Miško David, Ing." w:date="2025-01-28T13:26:00Z">
        <w:r w:rsidR="0051087E" w:rsidDel="001A0FA1">
          <w:rPr>
            <w:rFonts w:ascii="Arial" w:hAnsi="Arial" w:cs="Arial"/>
            <w:sz w:val="20"/>
            <w:szCs w:val="20"/>
          </w:rPr>
          <w:delText>5</w:delText>
        </w:r>
      </w:del>
      <w:r>
        <w:rPr>
          <w:rFonts w:ascii="Arial" w:hAnsi="Arial" w:cs="Arial"/>
          <w:sz w:val="20"/>
          <w:szCs w:val="20"/>
        </w:rPr>
        <w:t xml:space="preserve"> °C do </w:t>
      </w:r>
      <w:r w:rsidR="00070058">
        <w:rPr>
          <w:rFonts w:ascii="Arial" w:hAnsi="Arial" w:cs="Arial"/>
          <w:sz w:val="20"/>
          <w:szCs w:val="20"/>
        </w:rPr>
        <w:t xml:space="preserve">min. </w:t>
      </w:r>
      <w:r>
        <w:rPr>
          <w:rFonts w:ascii="Arial" w:hAnsi="Arial" w:cs="Arial"/>
          <w:sz w:val="20"/>
          <w:szCs w:val="20"/>
        </w:rPr>
        <w:t>+5</w:t>
      </w:r>
      <w:r w:rsidRPr="002645FB">
        <w:rPr>
          <w:rFonts w:ascii="Arial" w:hAnsi="Arial" w:cs="Arial"/>
          <w:sz w:val="20"/>
          <w:szCs w:val="20"/>
        </w:rPr>
        <w:t>0 °C teploty okolního vzduchu, vlhkost okolního vzduchu 10 % až 95 % při 40 °C, nekondenzující. Zařízení musí za provozu odolat přímému slunečnímu záření a atmosférickým srážkám.</w:t>
      </w:r>
      <w:r>
        <w:rPr>
          <w:rFonts w:ascii="Arial" w:hAnsi="Arial" w:cs="Arial"/>
          <w:sz w:val="20"/>
          <w:szCs w:val="20"/>
        </w:rPr>
        <w:t xml:space="preserve"> Cele zařízení bude </w:t>
      </w:r>
      <w:r w:rsidR="00A62780">
        <w:rPr>
          <w:rFonts w:ascii="Arial" w:hAnsi="Arial" w:cs="Arial"/>
          <w:sz w:val="20"/>
          <w:szCs w:val="20"/>
        </w:rPr>
        <w:br/>
      </w:r>
      <w:r>
        <w:rPr>
          <w:rFonts w:ascii="Arial" w:hAnsi="Arial" w:cs="Arial"/>
          <w:sz w:val="20"/>
          <w:szCs w:val="20"/>
        </w:rPr>
        <w:t xml:space="preserve">v anti – vandal provedení </w:t>
      </w:r>
      <w:r w:rsidR="00B609C0">
        <w:rPr>
          <w:rFonts w:ascii="Arial" w:hAnsi="Arial" w:cs="Arial"/>
          <w:sz w:val="20"/>
          <w:szCs w:val="20"/>
        </w:rPr>
        <w:t>(</w:t>
      </w:r>
      <w:r>
        <w:rPr>
          <w:rFonts w:ascii="Arial" w:hAnsi="Arial" w:cs="Arial"/>
          <w:sz w:val="20"/>
          <w:szCs w:val="20"/>
        </w:rPr>
        <w:t>odolnost IP 65</w:t>
      </w:r>
      <w:r w:rsidR="00B609C0">
        <w:rPr>
          <w:rFonts w:ascii="Arial" w:hAnsi="Arial" w:cs="Arial"/>
          <w:sz w:val="20"/>
          <w:szCs w:val="20"/>
        </w:rPr>
        <w:t>)</w:t>
      </w:r>
      <w:r>
        <w:rPr>
          <w:rFonts w:ascii="Arial" w:hAnsi="Arial" w:cs="Arial"/>
          <w:sz w:val="20"/>
          <w:szCs w:val="20"/>
        </w:rPr>
        <w:t xml:space="preserve"> a zajištěno proti neoprávněnému vniknutí. </w:t>
      </w:r>
      <w:r w:rsidRPr="009332BE">
        <w:rPr>
          <w:rFonts w:ascii="Arial" w:hAnsi="Arial" w:cs="Arial"/>
          <w:sz w:val="20"/>
          <w:szCs w:val="20"/>
        </w:rPr>
        <w:t xml:space="preserve">Zařízení nesmí obsahovat odlomitelné části. </w:t>
      </w:r>
    </w:p>
    <w:p w14:paraId="2D43ED74" w14:textId="77777777" w:rsidR="00C67F9C" w:rsidRPr="00CB2E60" w:rsidRDefault="00C67F9C" w:rsidP="00C67F9C">
      <w:pPr>
        <w:jc w:val="both"/>
        <w:rPr>
          <w:rFonts w:ascii="Arial" w:hAnsi="Arial" w:cs="Arial"/>
          <w:sz w:val="20"/>
          <w:szCs w:val="20"/>
          <w:u w:val="single"/>
        </w:rPr>
      </w:pPr>
    </w:p>
    <w:p w14:paraId="21F933B7" w14:textId="77777777" w:rsidR="00C67F9C" w:rsidRDefault="00C67F9C" w:rsidP="00C67F9C">
      <w:pPr>
        <w:pStyle w:val="Odstavecseseznamem"/>
        <w:numPr>
          <w:ilvl w:val="0"/>
          <w:numId w:val="3"/>
        </w:numPr>
        <w:jc w:val="both"/>
        <w:rPr>
          <w:rFonts w:ascii="Arial" w:hAnsi="Arial" w:cs="Arial"/>
          <w:sz w:val="20"/>
          <w:szCs w:val="20"/>
        </w:rPr>
      </w:pPr>
      <w:r w:rsidRPr="00CB2E60">
        <w:rPr>
          <w:rFonts w:ascii="Arial" w:hAnsi="Arial" w:cs="Arial"/>
          <w:sz w:val="20"/>
          <w:szCs w:val="20"/>
        </w:rPr>
        <w:t>Na displeji bude</w:t>
      </w:r>
      <w:r>
        <w:rPr>
          <w:rFonts w:ascii="Arial" w:hAnsi="Arial" w:cs="Arial"/>
          <w:sz w:val="20"/>
          <w:szCs w:val="20"/>
        </w:rPr>
        <w:t xml:space="preserve"> možnost zobrazovat aktuální </w:t>
      </w:r>
      <w:r w:rsidR="0021776B">
        <w:rPr>
          <w:rFonts w:ascii="Arial" w:hAnsi="Arial" w:cs="Arial"/>
          <w:sz w:val="20"/>
          <w:szCs w:val="20"/>
        </w:rPr>
        <w:t xml:space="preserve">datum a </w:t>
      </w:r>
      <w:r>
        <w:rPr>
          <w:rFonts w:ascii="Arial" w:hAnsi="Arial" w:cs="Arial"/>
          <w:sz w:val="20"/>
          <w:szCs w:val="20"/>
        </w:rPr>
        <w:t>ča</w:t>
      </w:r>
      <w:r w:rsidRPr="00CB2E60">
        <w:rPr>
          <w:rFonts w:ascii="Arial" w:hAnsi="Arial" w:cs="Arial"/>
          <w:sz w:val="20"/>
          <w:szCs w:val="20"/>
        </w:rPr>
        <w:t>s</w:t>
      </w:r>
      <w:r w:rsidR="0022206A">
        <w:rPr>
          <w:rFonts w:ascii="Arial" w:hAnsi="Arial" w:cs="Arial"/>
          <w:sz w:val="20"/>
          <w:szCs w:val="20"/>
        </w:rPr>
        <w:t xml:space="preserve"> s možností vypnutí v backoffice.</w:t>
      </w:r>
    </w:p>
    <w:p w14:paraId="7041AC46" w14:textId="77777777" w:rsidR="0022206A" w:rsidRPr="00CB2E60" w:rsidRDefault="0022206A" w:rsidP="0022206A">
      <w:pPr>
        <w:pStyle w:val="Odstavecseseznamem"/>
        <w:jc w:val="both"/>
        <w:rPr>
          <w:rFonts w:ascii="Arial" w:hAnsi="Arial" w:cs="Arial"/>
          <w:sz w:val="20"/>
          <w:szCs w:val="20"/>
        </w:rPr>
      </w:pPr>
    </w:p>
    <w:p w14:paraId="227AED7F" w14:textId="77777777" w:rsidR="00C67F9C" w:rsidRDefault="00C67F9C" w:rsidP="00C67F9C">
      <w:pPr>
        <w:pStyle w:val="Odstavecseseznamem"/>
        <w:keepNext/>
        <w:ind w:left="0"/>
        <w:jc w:val="both"/>
        <w:rPr>
          <w:rFonts w:ascii="Arial" w:hAnsi="Arial" w:cs="Arial"/>
          <w:b/>
          <w:sz w:val="20"/>
          <w:szCs w:val="20"/>
        </w:rPr>
      </w:pPr>
      <w:r>
        <w:rPr>
          <w:rFonts w:ascii="Arial" w:hAnsi="Arial" w:cs="Arial"/>
          <w:b/>
          <w:sz w:val="20"/>
          <w:szCs w:val="20"/>
        </w:rPr>
        <w:t>Komunikační rozhraní</w:t>
      </w:r>
    </w:p>
    <w:p w14:paraId="60F5E28C" w14:textId="77777777" w:rsidR="00C67F9C" w:rsidRDefault="00C67F9C" w:rsidP="00C67F9C">
      <w:pPr>
        <w:pStyle w:val="Odstavecseseznamem"/>
        <w:keepNext/>
        <w:ind w:left="0"/>
        <w:jc w:val="both"/>
        <w:rPr>
          <w:rFonts w:ascii="Arial" w:hAnsi="Arial" w:cs="Arial"/>
          <w:b/>
          <w:sz w:val="20"/>
          <w:szCs w:val="20"/>
        </w:rPr>
      </w:pPr>
    </w:p>
    <w:p w14:paraId="540104A7" w14:textId="41855778" w:rsidR="005335D6" w:rsidRPr="005335D6" w:rsidRDefault="00C67F9C" w:rsidP="005335D6">
      <w:pPr>
        <w:pStyle w:val="Odstavecseseznamem"/>
        <w:numPr>
          <w:ilvl w:val="0"/>
          <w:numId w:val="1"/>
        </w:numPr>
        <w:jc w:val="both"/>
        <w:rPr>
          <w:rFonts w:ascii="Arial" w:hAnsi="Arial" w:cs="Arial"/>
          <w:sz w:val="20"/>
          <w:szCs w:val="20"/>
        </w:rPr>
      </w:pPr>
      <w:r>
        <w:rPr>
          <w:rFonts w:ascii="Arial" w:hAnsi="Arial" w:cs="Arial"/>
          <w:sz w:val="20"/>
          <w:szCs w:val="20"/>
        </w:rPr>
        <w:t>Vybavení modemem</w:t>
      </w:r>
      <w:r w:rsidRPr="009F2EBF">
        <w:rPr>
          <w:rFonts w:ascii="Arial" w:hAnsi="Arial" w:cs="Arial"/>
          <w:sz w:val="20"/>
          <w:szCs w:val="20"/>
        </w:rPr>
        <w:t xml:space="preserve"> pro</w:t>
      </w:r>
      <w:r>
        <w:rPr>
          <w:rFonts w:ascii="Arial" w:hAnsi="Arial" w:cs="Arial"/>
          <w:sz w:val="20"/>
          <w:szCs w:val="20"/>
        </w:rPr>
        <w:t xml:space="preserve"> vzdálenou správu a monitoring zařízení. Modem</w:t>
      </w:r>
      <w:r w:rsidRPr="00AE3838">
        <w:rPr>
          <w:rFonts w:ascii="Arial" w:hAnsi="Arial" w:cs="Arial"/>
          <w:sz w:val="20"/>
          <w:szCs w:val="20"/>
        </w:rPr>
        <w:t xml:space="preserve"> musí pod</w:t>
      </w:r>
      <w:r>
        <w:rPr>
          <w:rFonts w:ascii="Arial" w:hAnsi="Arial" w:cs="Arial"/>
          <w:sz w:val="20"/>
          <w:szCs w:val="20"/>
        </w:rPr>
        <w:t>porovat</w:t>
      </w:r>
      <w:ins w:id="88" w:author="Miško David, Ing." w:date="2025-01-31T12:51:00Z">
        <w:r w:rsidR="00361B1E">
          <w:rPr>
            <w:rFonts w:ascii="Arial" w:hAnsi="Arial" w:cs="Arial"/>
            <w:sz w:val="20"/>
            <w:szCs w:val="20"/>
          </w:rPr>
          <w:t xml:space="preserve"> </w:t>
        </w:r>
      </w:ins>
      <w:del w:id="89" w:author="Miško David, Ing." w:date="2025-01-31T12:50:00Z">
        <w:r w:rsidDel="00361B1E">
          <w:rPr>
            <w:rFonts w:ascii="Arial" w:hAnsi="Arial" w:cs="Arial"/>
            <w:sz w:val="20"/>
            <w:szCs w:val="20"/>
          </w:rPr>
          <w:delText xml:space="preserve"> GPRS</w:delText>
        </w:r>
        <w:r w:rsidRPr="00AE3838" w:rsidDel="00361B1E">
          <w:rPr>
            <w:rFonts w:ascii="Arial" w:hAnsi="Arial" w:cs="Arial"/>
            <w:sz w:val="20"/>
            <w:szCs w:val="20"/>
          </w:rPr>
          <w:delText xml:space="preserve">, </w:delText>
        </w:r>
      </w:del>
      <w:r w:rsidRPr="00AE3838">
        <w:rPr>
          <w:rFonts w:ascii="Arial" w:hAnsi="Arial" w:cs="Arial"/>
          <w:sz w:val="20"/>
          <w:szCs w:val="20"/>
        </w:rPr>
        <w:t>4G (LTE)</w:t>
      </w:r>
      <w:r>
        <w:rPr>
          <w:rFonts w:ascii="Arial" w:hAnsi="Arial" w:cs="Arial"/>
          <w:sz w:val="20"/>
          <w:szCs w:val="20"/>
        </w:rPr>
        <w:t xml:space="preserve"> </w:t>
      </w:r>
      <w:r w:rsidR="001A1126">
        <w:rPr>
          <w:rFonts w:ascii="Arial" w:hAnsi="Arial" w:cs="Arial"/>
          <w:sz w:val="20"/>
          <w:szCs w:val="20"/>
        </w:rPr>
        <w:t>a</w:t>
      </w:r>
      <w:r>
        <w:rPr>
          <w:rFonts w:ascii="Arial" w:hAnsi="Arial" w:cs="Arial"/>
          <w:sz w:val="20"/>
          <w:szCs w:val="20"/>
        </w:rPr>
        <w:t>nebo 5G. Datová komunikace</w:t>
      </w:r>
      <w:r w:rsidRPr="00353DF0">
        <w:rPr>
          <w:rFonts w:ascii="Arial" w:hAnsi="Arial" w:cs="Arial"/>
          <w:sz w:val="20"/>
          <w:szCs w:val="20"/>
        </w:rPr>
        <w:t xml:space="preserve"> informačních panelů se serverem bude probíhat pomoc</w:t>
      </w:r>
      <w:r w:rsidR="005335D6">
        <w:rPr>
          <w:rFonts w:ascii="Arial" w:hAnsi="Arial" w:cs="Arial"/>
          <w:sz w:val="20"/>
          <w:szCs w:val="20"/>
        </w:rPr>
        <w:t>í GSM sítě mobilního operátora.</w:t>
      </w:r>
      <w:ins w:id="90" w:author="Miško David, Ing." w:date="2025-01-27T08:28:00Z">
        <w:r w:rsidR="00FC04EC">
          <w:rPr>
            <w:rFonts w:ascii="Arial" w:hAnsi="Arial" w:cs="Arial"/>
            <w:sz w:val="20"/>
            <w:szCs w:val="20"/>
          </w:rPr>
          <w:t xml:space="preserve"> SIM kart</w:t>
        </w:r>
      </w:ins>
      <w:ins w:id="91" w:author="Miško David, Ing." w:date="2025-01-27T08:29:00Z">
        <w:r w:rsidR="00FC04EC">
          <w:rPr>
            <w:rFonts w:ascii="Arial" w:hAnsi="Arial" w:cs="Arial"/>
            <w:sz w:val="20"/>
            <w:szCs w:val="20"/>
          </w:rPr>
          <w:t xml:space="preserve">y </w:t>
        </w:r>
      </w:ins>
      <w:ins w:id="92" w:author="Miško David, Ing." w:date="2025-01-28T08:35:00Z">
        <w:r w:rsidR="00AF2CA8">
          <w:rPr>
            <w:rFonts w:ascii="Arial" w:hAnsi="Arial" w:cs="Arial"/>
            <w:sz w:val="20"/>
            <w:szCs w:val="20"/>
          </w:rPr>
          <w:t xml:space="preserve">Zadavatel </w:t>
        </w:r>
      </w:ins>
      <w:ins w:id="93" w:author="Miško David, Ing." w:date="2025-01-28T08:36:00Z">
        <w:r w:rsidR="00AF2CA8">
          <w:rPr>
            <w:rFonts w:ascii="Arial" w:hAnsi="Arial" w:cs="Arial"/>
            <w:sz w:val="20"/>
            <w:szCs w:val="20"/>
          </w:rPr>
          <w:t>dodá</w:t>
        </w:r>
      </w:ins>
      <w:ins w:id="94" w:author="Miško David, Ing." w:date="2025-01-28T08:35:00Z">
        <w:r w:rsidR="00AF2CA8">
          <w:rPr>
            <w:rFonts w:ascii="Arial" w:hAnsi="Arial" w:cs="Arial"/>
            <w:sz w:val="20"/>
            <w:szCs w:val="20"/>
          </w:rPr>
          <w:t xml:space="preserve"> </w:t>
        </w:r>
      </w:ins>
      <w:ins w:id="95" w:author="Miško David, Ing." w:date="2025-01-28T08:36:00Z">
        <w:r w:rsidR="00445CC2">
          <w:rPr>
            <w:rFonts w:ascii="Arial" w:hAnsi="Arial" w:cs="Arial"/>
            <w:sz w:val="20"/>
            <w:szCs w:val="20"/>
          </w:rPr>
          <w:t xml:space="preserve">sám, </w:t>
        </w:r>
      </w:ins>
      <w:ins w:id="96" w:author="Miško David, Ing." w:date="2025-01-28T08:35:00Z">
        <w:r w:rsidR="00AF2CA8">
          <w:rPr>
            <w:rFonts w:ascii="Arial" w:hAnsi="Arial" w:cs="Arial"/>
            <w:sz w:val="20"/>
            <w:szCs w:val="20"/>
          </w:rPr>
          <w:t>na svůj náklad</w:t>
        </w:r>
      </w:ins>
      <w:ins w:id="97" w:author="Miško David, Ing." w:date="2025-01-27T08:29:00Z">
        <w:r w:rsidR="00FC04EC">
          <w:rPr>
            <w:rFonts w:ascii="Arial" w:hAnsi="Arial" w:cs="Arial"/>
            <w:sz w:val="20"/>
            <w:szCs w:val="20"/>
          </w:rPr>
          <w:t>, přičem</w:t>
        </w:r>
      </w:ins>
      <w:ins w:id="98" w:author="Miško David, Ing." w:date="2025-01-27T08:30:00Z">
        <w:r w:rsidR="00FC04EC">
          <w:rPr>
            <w:rFonts w:ascii="Arial" w:hAnsi="Arial" w:cs="Arial"/>
            <w:sz w:val="20"/>
            <w:szCs w:val="20"/>
          </w:rPr>
          <w:t xml:space="preserve">ž preferuje řešení </w:t>
        </w:r>
      </w:ins>
      <w:ins w:id="99" w:author="Miško David, Ing." w:date="2025-01-28T08:36:00Z">
        <w:r w:rsidR="00AF2CA8">
          <w:rPr>
            <w:rFonts w:ascii="Arial" w:hAnsi="Arial" w:cs="Arial"/>
            <w:sz w:val="20"/>
            <w:szCs w:val="20"/>
          </w:rPr>
          <w:t xml:space="preserve">možnosti realizace prostřednictvím </w:t>
        </w:r>
      </w:ins>
      <w:ins w:id="100" w:author="Miško David, Ing." w:date="2025-01-27T08:30:00Z">
        <w:r w:rsidR="00FC04EC">
          <w:rPr>
            <w:rFonts w:ascii="Arial" w:hAnsi="Arial" w:cs="Arial"/>
            <w:sz w:val="20"/>
            <w:szCs w:val="20"/>
          </w:rPr>
          <w:t>eSIM.</w:t>
        </w:r>
      </w:ins>
    </w:p>
    <w:p w14:paraId="461C54CF" w14:textId="77777777" w:rsidR="00C67F9C" w:rsidRPr="00166F4F" w:rsidRDefault="00C67F9C" w:rsidP="00C67F9C">
      <w:pPr>
        <w:jc w:val="both"/>
        <w:rPr>
          <w:rFonts w:ascii="Arial" w:hAnsi="Arial" w:cs="Arial"/>
          <w:sz w:val="20"/>
          <w:szCs w:val="20"/>
        </w:rPr>
      </w:pPr>
    </w:p>
    <w:p w14:paraId="47EE5062" w14:textId="77777777" w:rsidR="00041E47" w:rsidRPr="00041E47" w:rsidRDefault="00C67F9C" w:rsidP="00041E47">
      <w:pPr>
        <w:pStyle w:val="Odstavecseseznamem"/>
        <w:numPr>
          <w:ilvl w:val="0"/>
          <w:numId w:val="1"/>
        </w:numPr>
        <w:jc w:val="both"/>
        <w:rPr>
          <w:rFonts w:ascii="Arial" w:hAnsi="Arial" w:cs="Arial"/>
          <w:sz w:val="20"/>
          <w:szCs w:val="20"/>
        </w:rPr>
      </w:pPr>
      <w:r>
        <w:rPr>
          <w:rFonts w:ascii="Arial" w:hAnsi="Arial" w:cs="Arial"/>
          <w:sz w:val="20"/>
          <w:szCs w:val="20"/>
        </w:rPr>
        <w:lastRenderedPageBreak/>
        <w:t>Modem a displej budou vybaveny tak, aby umožňovaly provedení hardwarového resetu (vypnutí na potřebný okamžik a opětovné zapnutí) celého zařízení jak na místě, tak na základě pokynu z </w:t>
      </w:r>
      <w:r w:rsidR="00FB0D74">
        <w:rPr>
          <w:rFonts w:ascii="Arial" w:hAnsi="Arial" w:cs="Arial"/>
          <w:sz w:val="20"/>
          <w:szCs w:val="20"/>
        </w:rPr>
        <w:t>backoffice</w:t>
      </w:r>
      <w:r>
        <w:rPr>
          <w:rFonts w:ascii="Arial" w:hAnsi="Arial" w:cs="Arial"/>
          <w:sz w:val="20"/>
          <w:szCs w:val="20"/>
        </w:rPr>
        <w:t>.</w:t>
      </w:r>
    </w:p>
    <w:p w14:paraId="1C8E8882" w14:textId="77777777" w:rsidR="00041E47" w:rsidRPr="00041E47" w:rsidRDefault="00041E47" w:rsidP="00041E47">
      <w:pPr>
        <w:pStyle w:val="Odstavecseseznamem"/>
        <w:jc w:val="both"/>
        <w:rPr>
          <w:rFonts w:ascii="Arial" w:hAnsi="Arial" w:cs="Arial"/>
          <w:sz w:val="20"/>
          <w:szCs w:val="20"/>
        </w:rPr>
      </w:pPr>
    </w:p>
    <w:p w14:paraId="471D0F71" w14:textId="77777777" w:rsidR="00712704" w:rsidRDefault="00C67F9C" w:rsidP="00041E47">
      <w:pPr>
        <w:pStyle w:val="Odstavecseseznamem"/>
        <w:numPr>
          <w:ilvl w:val="0"/>
          <w:numId w:val="1"/>
        </w:numPr>
        <w:jc w:val="both"/>
        <w:rPr>
          <w:ins w:id="101" w:author="Miško David, Ing." w:date="2025-01-30T07:53:00Z"/>
          <w:rFonts w:ascii="Arial" w:hAnsi="Arial" w:cs="Arial"/>
          <w:sz w:val="20"/>
          <w:szCs w:val="20"/>
        </w:rPr>
      </w:pPr>
      <w:r>
        <w:rPr>
          <w:rFonts w:ascii="Arial" w:hAnsi="Arial" w:cs="Arial"/>
          <w:sz w:val="20"/>
          <w:szCs w:val="20"/>
        </w:rPr>
        <w:t>Do zařízení bude možnost vzdáleného přístupu</w:t>
      </w:r>
      <w:ins w:id="102" w:author="Miško David, Ing." w:date="2025-01-30T07:38:00Z">
        <w:r w:rsidR="001B58BC">
          <w:rPr>
            <w:rFonts w:ascii="Arial" w:hAnsi="Arial" w:cs="Arial"/>
            <w:sz w:val="20"/>
            <w:szCs w:val="20"/>
          </w:rPr>
          <w:t>, tj. zrcadlení obrazovky ze zařízení v </w:t>
        </w:r>
      </w:ins>
      <w:ins w:id="103" w:author="Miško David, Ing." w:date="2025-01-30T07:39:00Z">
        <w:r w:rsidR="00400BB5">
          <w:rPr>
            <w:rFonts w:ascii="Arial" w:hAnsi="Arial" w:cs="Arial"/>
            <w:sz w:val="20"/>
            <w:szCs w:val="20"/>
          </w:rPr>
          <w:t>B</w:t>
        </w:r>
      </w:ins>
      <w:ins w:id="104" w:author="Miško David, Ing." w:date="2025-01-30T07:38:00Z">
        <w:r w:rsidR="001B58BC">
          <w:rPr>
            <w:rFonts w:ascii="Arial" w:hAnsi="Arial" w:cs="Arial"/>
            <w:sz w:val="20"/>
            <w:szCs w:val="20"/>
          </w:rPr>
          <w:t>ackoffice.</w:t>
        </w:r>
      </w:ins>
    </w:p>
    <w:p w14:paraId="40E6409C" w14:textId="77777777" w:rsidR="00712704" w:rsidRPr="00712704" w:rsidRDefault="00712704" w:rsidP="00712704">
      <w:pPr>
        <w:pStyle w:val="Odstavecseseznamem"/>
        <w:rPr>
          <w:ins w:id="105" w:author="Miško David, Ing." w:date="2025-01-30T07:53:00Z"/>
          <w:rFonts w:ascii="Arial" w:hAnsi="Arial" w:cs="Arial"/>
          <w:sz w:val="20"/>
          <w:szCs w:val="20"/>
        </w:rPr>
      </w:pPr>
    </w:p>
    <w:p w14:paraId="2317B2F4" w14:textId="54511EF2" w:rsidR="00C67F9C" w:rsidDel="00712704" w:rsidRDefault="00C67F9C" w:rsidP="00712704">
      <w:pPr>
        <w:pStyle w:val="Odstavecseseznamem"/>
        <w:jc w:val="both"/>
        <w:rPr>
          <w:del w:id="106" w:author="Miško David, Ing." w:date="2025-01-30T07:53:00Z"/>
          <w:rFonts w:ascii="Arial" w:hAnsi="Arial" w:cs="Arial"/>
          <w:sz w:val="20"/>
          <w:szCs w:val="20"/>
        </w:rPr>
      </w:pPr>
      <w:del w:id="107" w:author="Miško David, Ing." w:date="2025-01-30T07:38:00Z">
        <w:r w:rsidDel="001B58BC">
          <w:rPr>
            <w:rFonts w:ascii="Arial" w:hAnsi="Arial" w:cs="Arial"/>
            <w:sz w:val="20"/>
            <w:szCs w:val="20"/>
          </w:rPr>
          <w:delText>.</w:delText>
        </w:r>
      </w:del>
    </w:p>
    <w:p w14:paraId="0E209DB2" w14:textId="77777777" w:rsidR="00712704" w:rsidRDefault="00712704" w:rsidP="00712704">
      <w:pPr>
        <w:pStyle w:val="Odstavecseseznamem"/>
        <w:jc w:val="both"/>
        <w:rPr>
          <w:ins w:id="108" w:author="Miško David, Ing." w:date="2025-01-30T07:53:00Z"/>
          <w:rFonts w:ascii="Arial" w:hAnsi="Arial" w:cs="Arial"/>
          <w:sz w:val="20"/>
          <w:szCs w:val="20"/>
        </w:rPr>
      </w:pPr>
    </w:p>
    <w:p w14:paraId="5F38F84E" w14:textId="77777777" w:rsidR="00316B80" w:rsidRPr="00712704" w:rsidDel="00712704" w:rsidRDefault="00316B80" w:rsidP="00712704">
      <w:pPr>
        <w:pStyle w:val="Odstavecseseznamem"/>
        <w:numPr>
          <w:ilvl w:val="0"/>
          <w:numId w:val="1"/>
        </w:numPr>
        <w:jc w:val="both"/>
        <w:rPr>
          <w:del w:id="109" w:author="Miško David, Ing." w:date="2025-01-30T07:53:00Z"/>
          <w:rFonts w:ascii="Arial" w:hAnsi="Arial" w:cs="Arial"/>
          <w:sz w:val="20"/>
          <w:szCs w:val="20"/>
        </w:rPr>
      </w:pPr>
    </w:p>
    <w:p w14:paraId="279AB4FC" w14:textId="0479E0C8" w:rsidR="00316B80" w:rsidDel="002369A2" w:rsidRDefault="00316B80" w:rsidP="00712704">
      <w:pPr>
        <w:pStyle w:val="Odstavecseseznamem"/>
        <w:rPr>
          <w:del w:id="110" w:author="Miško David, Ing." w:date="2025-01-30T07:42:00Z"/>
        </w:rPr>
      </w:pPr>
      <w:r w:rsidRPr="00712704">
        <w:rPr>
          <w:rFonts w:ascii="Arial" w:hAnsi="Arial" w:cs="Arial"/>
          <w:sz w:val="20"/>
          <w:szCs w:val="20"/>
        </w:rPr>
        <w:t>Zařízení bude aktualizovat zobrazovaný obsah maximálně každých 10 sekund prostřednictvím API rozhraní kupujícího</w:t>
      </w:r>
      <w:del w:id="111" w:author="Miško David, Ing." w:date="2025-02-03T13:01:00Z">
        <w:r w:rsidRPr="00712704" w:rsidDel="009708F4">
          <w:rPr>
            <w:rFonts w:ascii="Arial" w:hAnsi="Arial" w:cs="Arial"/>
            <w:sz w:val="20"/>
            <w:szCs w:val="20"/>
          </w:rPr>
          <w:delText>.</w:delText>
        </w:r>
      </w:del>
      <w:ins w:id="112" w:author="Miško David, Ing." w:date="2025-01-30T07:41:00Z">
        <w:r w:rsidR="002369A2" w:rsidRPr="00712704">
          <w:rPr>
            <w:rFonts w:ascii="Arial" w:hAnsi="Arial" w:cs="Arial"/>
            <w:sz w:val="20"/>
            <w:szCs w:val="20"/>
          </w:rPr>
          <w:t xml:space="preserve">. Zařízení se každých 10s </w:t>
        </w:r>
      </w:ins>
      <w:ins w:id="113" w:author="Miško David, Ing." w:date="2025-01-30T07:42:00Z">
        <w:r w:rsidR="002369A2" w:rsidRPr="00712704">
          <w:rPr>
            <w:rFonts w:ascii="Arial" w:hAnsi="Arial" w:cs="Arial"/>
            <w:sz w:val="20"/>
            <w:szCs w:val="20"/>
          </w:rPr>
          <w:t xml:space="preserve">bude </w:t>
        </w:r>
      </w:ins>
      <w:ins w:id="114" w:author="Miško David, Ing." w:date="2025-01-30T07:41:00Z">
        <w:r w:rsidR="002369A2" w:rsidRPr="00712704">
          <w:rPr>
            <w:rFonts w:ascii="Arial" w:hAnsi="Arial" w:cs="Arial"/>
            <w:sz w:val="20"/>
            <w:szCs w:val="20"/>
          </w:rPr>
          <w:t>doptáv</w:t>
        </w:r>
      </w:ins>
      <w:ins w:id="115" w:author="Miško David, Ing." w:date="2025-01-30T07:42:00Z">
        <w:r w:rsidR="002369A2" w:rsidRPr="00712704">
          <w:rPr>
            <w:rFonts w:ascii="Arial" w:hAnsi="Arial" w:cs="Arial"/>
            <w:sz w:val="20"/>
            <w:szCs w:val="20"/>
          </w:rPr>
          <w:t>at</w:t>
        </w:r>
      </w:ins>
      <w:ins w:id="116" w:author="Miško David, Ing." w:date="2025-01-30T07:41:00Z">
        <w:r w:rsidR="002369A2" w:rsidRPr="00712704">
          <w:rPr>
            <w:rFonts w:ascii="Arial" w:hAnsi="Arial" w:cs="Arial"/>
            <w:sz w:val="20"/>
            <w:szCs w:val="20"/>
          </w:rPr>
          <w:t xml:space="preserve"> přes API rozhraní, </w:t>
        </w:r>
      </w:ins>
      <w:ins w:id="117" w:author="Miško David, Ing." w:date="2025-01-30T07:42:00Z">
        <w:r w:rsidR="002369A2" w:rsidRPr="00712704">
          <w:rPr>
            <w:rFonts w:ascii="Arial" w:hAnsi="Arial" w:cs="Arial"/>
            <w:sz w:val="20"/>
            <w:szCs w:val="20"/>
          </w:rPr>
          <w:t>zda</w:t>
        </w:r>
      </w:ins>
      <w:ins w:id="118" w:author="Miško David, Ing." w:date="2025-01-30T07:41:00Z">
        <w:r w:rsidR="002369A2" w:rsidRPr="00712704">
          <w:rPr>
            <w:rFonts w:ascii="Arial" w:hAnsi="Arial" w:cs="Arial"/>
            <w:sz w:val="20"/>
            <w:szCs w:val="20"/>
          </w:rPr>
          <w:t xml:space="preserve"> nenastala jiná situace u aktuálních odjezdů, tedy dynamických jízdních řádů (např. zpoždění), přičemž celé zařízení se aktualizuje každou minutu bez ohledu na změnu zpoždění</w:t>
        </w:r>
      </w:ins>
      <w:ins w:id="119" w:author="Miško David, Ing." w:date="2025-01-30T07:42:00Z">
        <w:r w:rsidR="002369A2" w:rsidRPr="00712704">
          <w:rPr>
            <w:rFonts w:ascii="Arial" w:hAnsi="Arial" w:cs="Arial"/>
            <w:sz w:val="20"/>
            <w:szCs w:val="20"/>
          </w:rPr>
          <w:t>, a to z důvodu změny odpočtu (v minutách) pro příjezd vozidla.</w:t>
        </w:r>
      </w:ins>
      <w:ins w:id="120" w:author="Miško David, Ing." w:date="2025-01-30T07:41:00Z">
        <w:r w:rsidR="002369A2" w:rsidRPr="002369A2">
          <w:rPr>
            <w:rFonts w:cs="Segoe UI"/>
            <w:color w:val="000000" w:themeColor="text1"/>
            <w:lang w:bidi="cs-CZ"/>
          </w:rPr>
          <w:t xml:space="preserve"> </w:t>
        </w:r>
      </w:ins>
    </w:p>
    <w:p w14:paraId="751DE98E" w14:textId="77777777" w:rsidR="005335D6" w:rsidRPr="00316B80" w:rsidRDefault="005335D6" w:rsidP="00712704">
      <w:pPr>
        <w:pStyle w:val="Odstavecseseznamem"/>
        <w:numPr>
          <w:ilvl w:val="0"/>
          <w:numId w:val="1"/>
        </w:numPr>
        <w:jc w:val="both"/>
      </w:pPr>
    </w:p>
    <w:p w14:paraId="0C434890" w14:textId="77777777" w:rsidR="00712704" w:rsidRDefault="00712704" w:rsidP="00712704">
      <w:pPr>
        <w:pStyle w:val="Odstavecseseznamem"/>
        <w:jc w:val="both"/>
        <w:rPr>
          <w:ins w:id="121" w:author="Miško David, Ing." w:date="2025-01-30T07:52:00Z"/>
          <w:rFonts w:ascii="Arial" w:hAnsi="Arial" w:cs="Arial"/>
          <w:sz w:val="20"/>
          <w:szCs w:val="20"/>
        </w:rPr>
      </w:pPr>
    </w:p>
    <w:p w14:paraId="1795EDC4" w14:textId="376F01E1" w:rsidR="005335D6" w:rsidRDefault="005335D6" w:rsidP="00041E47">
      <w:pPr>
        <w:pStyle w:val="Odstavecseseznamem"/>
        <w:numPr>
          <w:ilvl w:val="0"/>
          <w:numId w:val="1"/>
        </w:numPr>
        <w:jc w:val="both"/>
        <w:rPr>
          <w:ins w:id="122" w:author="Miško David, Ing." w:date="2025-01-31T11:34:00Z"/>
          <w:rFonts w:ascii="Arial" w:hAnsi="Arial" w:cs="Arial"/>
          <w:sz w:val="20"/>
          <w:szCs w:val="20"/>
        </w:rPr>
      </w:pPr>
      <w:r>
        <w:rPr>
          <w:rFonts w:ascii="Arial" w:hAnsi="Arial" w:cs="Arial"/>
          <w:sz w:val="20"/>
          <w:szCs w:val="20"/>
        </w:rPr>
        <w:t>Každý e-pa</w:t>
      </w:r>
      <w:r w:rsidR="006B1D6C">
        <w:rPr>
          <w:rFonts w:ascii="Arial" w:hAnsi="Arial" w:cs="Arial"/>
          <w:sz w:val="20"/>
          <w:szCs w:val="20"/>
        </w:rPr>
        <w:t>per panel musí mít jedinečné ID.</w:t>
      </w:r>
    </w:p>
    <w:p w14:paraId="38A7DC25" w14:textId="77777777" w:rsidR="00A361F9" w:rsidRDefault="00A361F9" w:rsidP="00A361F9">
      <w:pPr>
        <w:pStyle w:val="Odstavecseseznamem"/>
        <w:jc w:val="both"/>
        <w:rPr>
          <w:ins w:id="123" w:author="Miško David, Ing." w:date="2025-01-31T11:33:00Z"/>
          <w:rFonts w:ascii="Arial" w:hAnsi="Arial" w:cs="Arial"/>
          <w:sz w:val="20"/>
          <w:szCs w:val="20"/>
        </w:rPr>
      </w:pPr>
    </w:p>
    <w:p w14:paraId="51EF1197" w14:textId="029B7E7A" w:rsidR="00A361F9" w:rsidRPr="00A361F9" w:rsidRDefault="00A361F9" w:rsidP="00A361F9">
      <w:pPr>
        <w:pStyle w:val="Odstavecseseznamem"/>
        <w:numPr>
          <w:ilvl w:val="0"/>
          <w:numId w:val="1"/>
        </w:numPr>
        <w:jc w:val="both"/>
        <w:rPr>
          <w:ins w:id="124" w:author="Miško David, Ing." w:date="2025-01-31T11:33:00Z"/>
          <w:rFonts w:ascii="Arial" w:hAnsi="Arial" w:cs="Arial"/>
          <w:sz w:val="20"/>
          <w:szCs w:val="20"/>
        </w:rPr>
      </w:pPr>
      <w:ins w:id="125" w:author="Miško David, Ing." w:date="2025-01-31T11:33:00Z">
        <w:r>
          <w:rPr>
            <w:rFonts w:ascii="Arial" w:hAnsi="Arial" w:cs="Arial"/>
            <w:sz w:val="20"/>
            <w:szCs w:val="20"/>
          </w:rPr>
          <w:t>Možnost přenosu inform</w:t>
        </w:r>
      </w:ins>
      <w:ins w:id="126" w:author="Miško David, Ing." w:date="2025-01-31T11:34:00Z">
        <w:r>
          <w:rPr>
            <w:rFonts w:ascii="Arial" w:hAnsi="Arial" w:cs="Arial"/>
            <w:sz w:val="20"/>
            <w:szCs w:val="20"/>
          </w:rPr>
          <w:t>ačních dat, např. výluk, mimořádných událostí</w:t>
        </w:r>
      </w:ins>
      <w:r w:rsidR="0076652E">
        <w:rPr>
          <w:rFonts w:ascii="Arial" w:hAnsi="Arial" w:cs="Arial"/>
          <w:sz w:val="20"/>
          <w:szCs w:val="20"/>
        </w:rPr>
        <w:t>,</w:t>
      </w:r>
      <w:ins w:id="127" w:author="Miško David, Ing." w:date="2025-01-31T11:34:00Z">
        <w:r>
          <w:rPr>
            <w:rFonts w:ascii="Arial" w:hAnsi="Arial" w:cs="Arial"/>
            <w:sz w:val="20"/>
            <w:szCs w:val="20"/>
          </w:rPr>
          <w:t xml:space="preserve"> do konkrétního e-paper panelu, vybrané skupiny e-paper panelů</w:t>
        </w:r>
      </w:ins>
      <w:ins w:id="128" w:author="Miško David, Ing." w:date="2025-01-31T11:35:00Z">
        <w:r>
          <w:rPr>
            <w:rFonts w:ascii="Arial" w:hAnsi="Arial" w:cs="Arial"/>
            <w:sz w:val="20"/>
            <w:szCs w:val="20"/>
          </w:rPr>
          <w:t>, respektive pro konkrétní linky</w:t>
        </w:r>
      </w:ins>
      <w:ins w:id="129" w:author="Miško David, Ing." w:date="2025-01-31T11:34:00Z">
        <w:r>
          <w:rPr>
            <w:rFonts w:ascii="Arial" w:hAnsi="Arial" w:cs="Arial"/>
            <w:sz w:val="20"/>
            <w:szCs w:val="20"/>
          </w:rPr>
          <w:t>.</w:t>
        </w:r>
      </w:ins>
    </w:p>
    <w:p w14:paraId="1CFACA68" w14:textId="77777777" w:rsidR="00A361F9" w:rsidRPr="00A361F9" w:rsidRDefault="00A361F9" w:rsidP="00A361F9">
      <w:pPr>
        <w:jc w:val="both"/>
        <w:rPr>
          <w:rFonts w:ascii="Arial" w:hAnsi="Arial" w:cs="Arial"/>
          <w:sz w:val="20"/>
          <w:szCs w:val="20"/>
        </w:rPr>
      </w:pPr>
    </w:p>
    <w:p w14:paraId="6DCF315F" w14:textId="77777777" w:rsidR="00C67F9C" w:rsidRPr="007212C9" w:rsidRDefault="00C67F9C" w:rsidP="00C67F9C">
      <w:pPr>
        <w:spacing w:after="126"/>
        <w:jc w:val="both"/>
        <w:rPr>
          <w:rFonts w:ascii="Arial" w:hAnsi="Arial" w:cs="Arial"/>
          <w:sz w:val="20"/>
          <w:szCs w:val="20"/>
        </w:rPr>
      </w:pPr>
    </w:p>
    <w:p w14:paraId="40A5FA0E" w14:textId="77777777" w:rsidR="00C67F9C" w:rsidRPr="00071A40" w:rsidRDefault="00C67F9C" w:rsidP="00C67F9C">
      <w:pPr>
        <w:keepNext/>
        <w:jc w:val="both"/>
        <w:rPr>
          <w:rFonts w:ascii="Arial" w:hAnsi="Arial" w:cs="Arial"/>
          <w:b/>
          <w:sz w:val="20"/>
          <w:szCs w:val="20"/>
        </w:rPr>
      </w:pPr>
      <w:r w:rsidRPr="00071A40">
        <w:rPr>
          <w:rFonts w:ascii="Arial" w:hAnsi="Arial" w:cs="Arial"/>
          <w:b/>
          <w:sz w:val="20"/>
          <w:szCs w:val="20"/>
        </w:rPr>
        <w:t>Monitoring a správa</w:t>
      </w:r>
      <w:r>
        <w:rPr>
          <w:rFonts w:ascii="Arial" w:hAnsi="Arial" w:cs="Arial"/>
          <w:b/>
          <w:sz w:val="20"/>
          <w:szCs w:val="20"/>
        </w:rPr>
        <w:t xml:space="preserve"> (Backoffice)</w:t>
      </w:r>
    </w:p>
    <w:p w14:paraId="3A76BE55" w14:textId="77777777" w:rsidR="00C67F9C" w:rsidRDefault="00C67F9C" w:rsidP="00A67F25">
      <w:pPr>
        <w:spacing w:before="120"/>
        <w:jc w:val="both"/>
        <w:rPr>
          <w:rFonts w:ascii="Arial" w:hAnsi="Arial" w:cs="Arial"/>
          <w:sz w:val="20"/>
          <w:szCs w:val="20"/>
        </w:rPr>
      </w:pPr>
      <w:r w:rsidRPr="00B23842">
        <w:rPr>
          <w:rFonts w:ascii="Arial" w:hAnsi="Arial" w:cs="Arial"/>
          <w:sz w:val="20"/>
          <w:szCs w:val="20"/>
        </w:rPr>
        <w:t>Přístup k systému bude možný pomocí webov</w:t>
      </w:r>
      <w:r>
        <w:rPr>
          <w:rFonts w:ascii="Arial" w:hAnsi="Arial" w:cs="Arial"/>
          <w:sz w:val="20"/>
          <w:szCs w:val="20"/>
        </w:rPr>
        <w:t xml:space="preserve">é aplikace, která bude </w:t>
      </w:r>
      <w:r w:rsidR="00A67F25">
        <w:rPr>
          <w:rFonts w:ascii="Arial" w:hAnsi="Arial" w:cs="Arial"/>
          <w:sz w:val="20"/>
          <w:szCs w:val="20"/>
        </w:rPr>
        <w:t>dostupná ze zabezpečené sítě kupujícího</w:t>
      </w:r>
      <w:r w:rsidRPr="00B23842">
        <w:rPr>
          <w:rFonts w:ascii="Arial" w:hAnsi="Arial" w:cs="Arial"/>
          <w:sz w:val="20"/>
          <w:szCs w:val="20"/>
        </w:rPr>
        <w:t>.</w:t>
      </w:r>
      <w:r>
        <w:rPr>
          <w:rFonts w:ascii="Arial" w:hAnsi="Arial" w:cs="Arial"/>
          <w:sz w:val="20"/>
          <w:szCs w:val="20"/>
        </w:rPr>
        <w:t xml:space="preserve"> </w:t>
      </w:r>
      <w:r w:rsidRPr="00A67F25">
        <w:rPr>
          <w:rFonts w:ascii="Arial" w:hAnsi="Arial" w:cs="Arial"/>
          <w:sz w:val="20"/>
          <w:szCs w:val="20"/>
          <w:u w:val="single"/>
        </w:rPr>
        <w:t xml:space="preserve">Webové rozhraní bude </w:t>
      </w:r>
      <w:r w:rsidR="003B778E">
        <w:rPr>
          <w:rFonts w:ascii="Arial" w:hAnsi="Arial" w:cs="Arial"/>
          <w:sz w:val="20"/>
          <w:szCs w:val="20"/>
          <w:u w:val="single"/>
        </w:rPr>
        <w:t xml:space="preserve">minimálně </w:t>
      </w:r>
      <w:r w:rsidRPr="00A67F25">
        <w:rPr>
          <w:rFonts w:ascii="Arial" w:hAnsi="Arial" w:cs="Arial"/>
          <w:sz w:val="20"/>
          <w:szCs w:val="20"/>
          <w:u w:val="single"/>
        </w:rPr>
        <w:t>obsahovat</w:t>
      </w:r>
      <w:r w:rsidR="00F021C3">
        <w:rPr>
          <w:rFonts w:ascii="Arial" w:hAnsi="Arial" w:cs="Arial"/>
          <w:sz w:val="20"/>
          <w:szCs w:val="20"/>
          <w:u w:val="single"/>
        </w:rPr>
        <w:t>, umožňovat</w:t>
      </w:r>
      <w:r w:rsidRPr="00A67F25">
        <w:rPr>
          <w:rFonts w:ascii="Arial" w:hAnsi="Arial" w:cs="Arial"/>
          <w:sz w:val="20"/>
          <w:szCs w:val="20"/>
          <w:u w:val="single"/>
        </w:rPr>
        <w:t>:</w:t>
      </w:r>
    </w:p>
    <w:p w14:paraId="78709526" w14:textId="77777777" w:rsidR="00A67F25" w:rsidRPr="00B23842" w:rsidRDefault="00A67F25" w:rsidP="00C67F9C">
      <w:pPr>
        <w:spacing w:before="120"/>
        <w:ind w:left="284"/>
        <w:jc w:val="both"/>
        <w:rPr>
          <w:rFonts w:ascii="Arial" w:hAnsi="Arial" w:cs="Arial"/>
          <w:sz w:val="20"/>
          <w:szCs w:val="20"/>
        </w:rPr>
      </w:pPr>
    </w:p>
    <w:p w14:paraId="1216BD95" w14:textId="77777777" w:rsidR="00C67F9C" w:rsidRDefault="00C67F9C" w:rsidP="00C67F9C">
      <w:pPr>
        <w:pStyle w:val="Odstavecseseznamem"/>
        <w:numPr>
          <w:ilvl w:val="0"/>
          <w:numId w:val="1"/>
        </w:numPr>
        <w:jc w:val="both"/>
        <w:rPr>
          <w:rFonts w:ascii="Arial" w:hAnsi="Arial" w:cs="Arial"/>
          <w:sz w:val="20"/>
          <w:szCs w:val="20"/>
        </w:rPr>
      </w:pPr>
      <w:r w:rsidRPr="00440B25">
        <w:rPr>
          <w:rFonts w:ascii="Arial" w:hAnsi="Arial" w:cs="Arial"/>
          <w:sz w:val="20"/>
          <w:szCs w:val="20"/>
        </w:rPr>
        <w:t>P</w:t>
      </w:r>
      <w:r>
        <w:rPr>
          <w:rFonts w:ascii="Arial" w:hAnsi="Arial" w:cs="Arial"/>
          <w:sz w:val="20"/>
          <w:szCs w:val="20"/>
        </w:rPr>
        <w:t>řehled všech informačních displejů</w:t>
      </w:r>
      <w:r w:rsidRPr="00440B25">
        <w:rPr>
          <w:rFonts w:ascii="Arial" w:hAnsi="Arial" w:cs="Arial"/>
          <w:sz w:val="20"/>
          <w:szCs w:val="20"/>
        </w:rPr>
        <w:t xml:space="preserve"> s</w:t>
      </w:r>
      <w:r w:rsidR="004B7A52">
        <w:rPr>
          <w:rFonts w:ascii="Arial" w:hAnsi="Arial" w:cs="Arial"/>
          <w:sz w:val="20"/>
          <w:szCs w:val="20"/>
        </w:rPr>
        <w:t>e zrcadlením</w:t>
      </w:r>
      <w:r w:rsidR="00071FA8">
        <w:rPr>
          <w:rFonts w:ascii="Arial" w:hAnsi="Arial" w:cs="Arial"/>
          <w:sz w:val="20"/>
          <w:szCs w:val="20"/>
        </w:rPr>
        <w:t xml:space="preserve"> aktuálního obsahu.</w:t>
      </w:r>
    </w:p>
    <w:p w14:paraId="0D73AA77" w14:textId="77777777" w:rsidR="00A67F25" w:rsidRPr="00440B25" w:rsidRDefault="00A67F25" w:rsidP="00A67F25">
      <w:pPr>
        <w:pStyle w:val="Odstavecseseznamem"/>
        <w:jc w:val="both"/>
        <w:rPr>
          <w:rFonts w:ascii="Arial" w:hAnsi="Arial" w:cs="Arial"/>
          <w:sz w:val="20"/>
          <w:szCs w:val="20"/>
        </w:rPr>
      </w:pPr>
    </w:p>
    <w:p w14:paraId="295F4696" w14:textId="77777777" w:rsidR="00C67F9C" w:rsidRDefault="00C67F9C" w:rsidP="00C67F9C">
      <w:pPr>
        <w:pStyle w:val="Odstavecseseznamem"/>
        <w:numPr>
          <w:ilvl w:val="0"/>
          <w:numId w:val="1"/>
        </w:numPr>
        <w:jc w:val="both"/>
        <w:rPr>
          <w:rFonts w:ascii="Arial" w:hAnsi="Arial" w:cs="Arial"/>
          <w:sz w:val="20"/>
          <w:szCs w:val="20"/>
        </w:rPr>
      </w:pPr>
      <w:r w:rsidRPr="00440B25">
        <w:rPr>
          <w:rFonts w:ascii="Arial" w:hAnsi="Arial" w:cs="Arial"/>
          <w:sz w:val="20"/>
          <w:szCs w:val="20"/>
        </w:rPr>
        <w:t xml:space="preserve">Zobrazení </w:t>
      </w:r>
      <w:r w:rsidR="00097B6F">
        <w:rPr>
          <w:rFonts w:ascii="Arial" w:hAnsi="Arial" w:cs="Arial"/>
          <w:sz w:val="20"/>
          <w:szCs w:val="20"/>
        </w:rPr>
        <w:t>aktuálního stavu zařízení.</w:t>
      </w:r>
    </w:p>
    <w:p w14:paraId="4723BA8A" w14:textId="77777777" w:rsidR="00CB5B07" w:rsidRPr="00CB5B07" w:rsidRDefault="00CB5B07" w:rsidP="00CB5B07">
      <w:pPr>
        <w:jc w:val="both"/>
        <w:rPr>
          <w:rFonts w:ascii="Arial" w:hAnsi="Arial" w:cs="Arial"/>
          <w:sz w:val="20"/>
          <w:szCs w:val="20"/>
        </w:rPr>
      </w:pPr>
    </w:p>
    <w:p w14:paraId="40B81600" w14:textId="77777777" w:rsidR="00C67F9C" w:rsidRDefault="00C67F9C" w:rsidP="00C67F9C">
      <w:pPr>
        <w:pStyle w:val="Odstavecseseznamem"/>
        <w:numPr>
          <w:ilvl w:val="0"/>
          <w:numId w:val="1"/>
        </w:numPr>
        <w:jc w:val="both"/>
        <w:rPr>
          <w:rFonts w:ascii="Arial" w:hAnsi="Arial" w:cs="Arial"/>
          <w:sz w:val="20"/>
          <w:szCs w:val="20"/>
        </w:rPr>
      </w:pPr>
      <w:r>
        <w:rPr>
          <w:rFonts w:ascii="Arial" w:hAnsi="Arial" w:cs="Arial"/>
          <w:sz w:val="20"/>
          <w:szCs w:val="20"/>
        </w:rPr>
        <w:t>Grafické z</w:t>
      </w:r>
      <w:r w:rsidRPr="00440B25">
        <w:rPr>
          <w:rFonts w:ascii="Arial" w:hAnsi="Arial" w:cs="Arial"/>
          <w:sz w:val="20"/>
          <w:szCs w:val="20"/>
        </w:rPr>
        <w:t>obrazení denní diagnostiky</w:t>
      </w:r>
      <w:r>
        <w:rPr>
          <w:rFonts w:ascii="Arial" w:hAnsi="Arial" w:cs="Arial"/>
          <w:sz w:val="20"/>
          <w:szCs w:val="20"/>
        </w:rPr>
        <w:t xml:space="preserve"> </w:t>
      </w:r>
      <w:r w:rsidRPr="00440B25">
        <w:rPr>
          <w:rFonts w:ascii="Arial" w:hAnsi="Arial" w:cs="Arial"/>
          <w:sz w:val="20"/>
          <w:szCs w:val="20"/>
        </w:rPr>
        <w:t>teplot</w:t>
      </w:r>
      <w:r>
        <w:rPr>
          <w:rFonts w:ascii="Arial" w:hAnsi="Arial" w:cs="Arial"/>
          <w:sz w:val="20"/>
          <w:szCs w:val="20"/>
        </w:rPr>
        <w:t>y uvnitř panelu</w:t>
      </w:r>
      <w:r w:rsidRPr="00440B25">
        <w:rPr>
          <w:rFonts w:ascii="Arial" w:hAnsi="Arial" w:cs="Arial"/>
          <w:sz w:val="20"/>
          <w:szCs w:val="20"/>
        </w:rPr>
        <w:t>, otáček případn</w:t>
      </w:r>
      <w:r>
        <w:rPr>
          <w:rFonts w:ascii="Arial" w:hAnsi="Arial" w:cs="Arial"/>
          <w:sz w:val="20"/>
          <w:szCs w:val="20"/>
        </w:rPr>
        <w:t>ých</w:t>
      </w:r>
      <w:r w:rsidRPr="00440B25">
        <w:rPr>
          <w:rFonts w:ascii="Arial" w:hAnsi="Arial" w:cs="Arial"/>
          <w:sz w:val="20"/>
          <w:szCs w:val="20"/>
        </w:rPr>
        <w:t xml:space="preserve"> ventilátorů</w:t>
      </w:r>
      <w:r w:rsidR="007141B9">
        <w:rPr>
          <w:rFonts w:ascii="Arial" w:hAnsi="Arial" w:cs="Arial"/>
          <w:sz w:val="20"/>
          <w:szCs w:val="20"/>
        </w:rPr>
        <w:t>, stavu on-line/</w:t>
      </w:r>
      <w:r w:rsidR="00756B30">
        <w:rPr>
          <w:rFonts w:ascii="Arial" w:hAnsi="Arial" w:cs="Arial"/>
          <w:sz w:val="20"/>
          <w:szCs w:val="20"/>
        </w:rPr>
        <w:t>off-line, stavu</w:t>
      </w:r>
      <w:r>
        <w:rPr>
          <w:rFonts w:ascii="Arial" w:hAnsi="Arial" w:cs="Arial"/>
          <w:sz w:val="20"/>
          <w:szCs w:val="20"/>
        </w:rPr>
        <w:t>, síly mobilního signálu, automaticky ode</w:t>
      </w:r>
      <w:r w:rsidR="00C30D70">
        <w:rPr>
          <w:rFonts w:ascii="Arial" w:hAnsi="Arial" w:cs="Arial"/>
          <w:sz w:val="20"/>
          <w:szCs w:val="20"/>
        </w:rPr>
        <w:t>sílaných náhledů z panelu</w:t>
      </w:r>
      <w:r>
        <w:rPr>
          <w:rFonts w:ascii="Arial" w:hAnsi="Arial" w:cs="Arial"/>
          <w:sz w:val="20"/>
          <w:szCs w:val="20"/>
        </w:rPr>
        <w:t xml:space="preserve">, </w:t>
      </w:r>
      <w:r w:rsidR="00C30D70">
        <w:rPr>
          <w:rFonts w:ascii="Arial" w:hAnsi="Arial" w:cs="Arial"/>
          <w:sz w:val="20"/>
          <w:szCs w:val="20"/>
        </w:rPr>
        <w:br/>
      </w:r>
      <w:r>
        <w:rPr>
          <w:rFonts w:ascii="Arial" w:hAnsi="Arial" w:cs="Arial"/>
          <w:sz w:val="20"/>
          <w:szCs w:val="20"/>
        </w:rPr>
        <w:t>příp. dalších systémových logů</w:t>
      </w:r>
      <w:r w:rsidRPr="00440B25">
        <w:rPr>
          <w:rFonts w:ascii="Arial" w:hAnsi="Arial" w:cs="Arial"/>
          <w:sz w:val="20"/>
          <w:szCs w:val="20"/>
        </w:rPr>
        <w:t>.</w:t>
      </w:r>
      <w:r>
        <w:rPr>
          <w:rFonts w:ascii="Arial" w:hAnsi="Arial" w:cs="Arial"/>
          <w:sz w:val="20"/>
          <w:szCs w:val="20"/>
        </w:rPr>
        <w:t xml:space="preserve"> Historie diagnostiky bude dostupná </w:t>
      </w:r>
      <w:r w:rsidR="00CA5C85">
        <w:rPr>
          <w:rFonts w:ascii="Arial" w:hAnsi="Arial" w:cs="Arial"/>
          <w:sz w:val="20"/>
          <w:szCs w:val="20"/>
        </w:rPr>
        <w:t>od počátku provozu bez omezení.</w:t>
      </w:r>
    </w:p>
    <w:p w14:paraId="7130DDFB" w14:textId="77777777" w:rsidR="002636C9" w:rsidRPr="002636C9" w:rsidRDefault="002636C9" w:rsidP="002636C9">
      <w:pPr>
        <w:pStyle w:val="Odstavecseseznamem"/>
        <w:rPr>
          <w:rFonts w:ascii="Arial" w:hAnsi="Arial" w:cs="Arial"/>
          <w:sz w:val="20"/>
          <w:szCs w:val="20"/>
        </w:rPr>
      </w:pPr>
    </w:p>
    <w:p w14:paraId="7AC0DA2B" w14:textId="77777777" w:rsidR="002636C9" w:rsidRDefault="002636C9" w:rsidP="00C67F9C">
      <w:pPr>
        <w:pStyle w:val="Odstavecseseznamem"/>
        <w:numPr>
          <w:ilvl w:val="0"/>
          <w:numId w:val="1"/>
        </w:numPr>
        <w:jc w:val="both"/>
        <w:rPr>
          <w:rFonts w:ascii="Arial" w:hAnsi="Arial" w:cs="Arial"/>
          <w:sz w:val="20"/>
          <w:szCs w:val="20"/>
        </w:rPr>
      </w:pPr>
      <w:r>
        <w:rPr>
          <w:rFonts w:ascii="Arial" w:hAnsi="Arial" w:cs="Arial"/>
          <w:sz w:val="20"/>
          <w:szCs w:val="20"/>
        </w:rPr>
        <w:t>Čas poslední komunikace.</w:t>
      </w:r>
    </w:p>
    <w:p w14:paraId="537EAAB7" w14:textId="77777777" w:rsidR="00F35124" w:rsidRPr="00F35124" w:rsidRDefault="00F35124" w:rsidP="00F35124">
      <w:pPr>
        <w:pStyle w:val="Odstavecseseznamem"/>
        <w:rPr>
          <w:rFonts w:ascii="Arial" w:hAnsi="Arial" w:cs="Arial"/>
          <w:sz w:val="20"/>
          <w:szCs w:val="20"/>
        </w:rPr>
      </w:pPr>
    </w:p>
    <w:p w14:paraId="3D681B80" w14:textId="77777777" w:rsidR="00F35124" w:rsidRDefault="00F021C3" w:rsidP="00C67F9C">
      <w:pPr>
        <w:pStyle w:val="Odstavecseseznamem"/>
        <w:numPr>
          <w:ilvl w:val="0"/>
          <w:numId w:val="1"/>
        </w:numPr>
        <w:jc w:val="both"/>
        <w:rPr>
          <w:rFonts w:ascii="Arial" w:hAnsi="Arial" w:cs="Arial"/>
          <w:sz w:val="20"/>
          <w:szCs w:val="20"/>
        </w:rPr>
      </w:pPr>
      <w:r>
        <w:rPr>
          <w:rFonts w:ascii="Arial" w:hAnsi="Arial" w:cs="Arial"/>
          <w:sz w:val="20"/>
          <w:szCs w:val="20"/>
        </w:rPr>
        <w:t>Kvalitu</w:t>
      </w:r>
      <w:r w:rsidR="00F35124">
        <w:rPr>
          <w:rFonts w:ascii="Arial" w:hAnsi="Arial" w:cs="Arial"/>
          <w:sz w:val="20"/>
          <w:szCs w:val="20"/>
        </w:rPr>
        <w:t xml:space="preserve"> datového připojení.</w:t>
      </w:r>
    </w:p>
    <w:p w14:paraId="5DF3E25A" w14:textId="77777777" w:rsidR="00D74056" w:rsidRPr="00D74056" w:rsidRDefault="00D74056" w:rsidP="00D74056">
      <w:pPr>
        <w:pStyle w:val="Odstavecseseznamem"/>
        <w:rPr>
          <w:rFonts w:ascii="Arial" w:hAnsi="Arial" w:cs="Arial"/>
          <w:sz w:val="20"/>
          <w:szCs w:val="20"/>
        </w:rPr>
      </w:pPr>
    </w:p>
    <w:p w14:paraId="703F8344" w14:textId="77777777" w:rsidR="00D74056" w:rsidRDefault="00D74056" w:rsidP="00C67F9C">
      <w:pPr>
        <w:pStyle w:val="Odstavecseseznamem"/>
        <w:numPr>
          <w:ilvl w:val="0"/>
          <w:numId w:val="1"/>
        </w:numPr>
        <w:jc w:val="both"/>
        <w:rPr>
          <w:rFonts w:ascii="Arial" w:hAnsi="Arial" w:cs="Arial"/>
          <w:sz w:val="20"/>
          <w:szCs w:val="20"/>
        </w:rPr>
      </w:pPr>
      <w:r>
        <w:rPr>
          <w:rFonts w:ascii="Arial" w:hAnsi="Arial" w:cs="Arial"/>
          <w:sz w:val="20"/>
          <w:szCs w:val="20"/>
        </w:rPr>
        <w:t>Vnitřní teplotu.</w:t>
      </w:r>
    </w:p>
    <w:p w14:paraId="4F9BA91C" w14:textId="77777777" w:rsidR="00D57D7E" w:rsidRPr="00D57D7E" w:rsidRDefault="00D57D7E" w:rsidP="00D57D7E">
      <w:pPr>
        <w:pStyle w:val="Odstavecseseznamem"/>
        <w:rPr>
          <w:rFonts w:ascii="Arial" w:hAnsi="Arial" w:cs="Arial"/>
          <w:sz w:val="20"/>
          <w:szCs w:val="20"/>
        </w:rPr>
      </w:pPr>
    </w:p>
    <w:p w14:paraId="21B3761C" w14:textId="77777777" w:rsidR="00D57D7E" w:rsidRDefault="00D57D7E" w:rsidP="00C67F9C">
      <w:pPr>
        <w:pStyle w:val="Odstavecseseznamem"/>
        <w:numPr>
          <w:ilvl w:val="0"/>
          <w:numId w:val="1"/>
        </w:numPr>
        <w:jc w:val="both"/>
        <w:rPr>
          <w:rFonts w:ascii="Arial" w:hAnsi="Arial" w:cs="Arial"/>
          <w:sz w:val="20"/>
          <w:szCs w:val="20"/>
        </w:rPr>
      </w:pPr>
      <w:r>
        <w:rPr>
          <w:rFonts w:ascii="Arial" w:hAnsi="Arial" w:cs="Arial"/>
          <w:sz w:val="20"/>
          <w:szCs w:val="20"/>
        </w:rPr>
        <w:t>Možnost zasílání stavových informací do Microsoft Teams (off-line, mimo provoz</w:t>
      </w:r>
      <w:r w:rsidR="0037212E">
        <w:rPr>
          <w:rFonts w:ascii="Arial" w:hAnsi="Arial" w:cs="Arial"/>
          <w:sz w:val="20"/>
          <w:szCs w:val="20"/>
        </w:rPr>
        <w:t>, bez komunikace).</w:t>
      </w:r>
    </w:p>
    <w:p w14:paraId="7CC6C8F7" w14:textId="77777777" w:rsidR="00F53874" w:rsidRPr="00F53874" w:rsidRDefault="00F53874" w:rsidP="00F53874">
      <w:pPr>
        <w:pStyle w:val="Odstavecseseznamem"/>
        <w:rPr>
          <w:rFonts w:ascii="Arial" w:hAnsi="Arial" w:cs="Arial"/>
          <w:sz w:val="20"/>
          <w:szCs w:val="20"/>
        </w:rPr>
      </w:pPr>
    </w:p>
    <w:p w14:paraId="71189FCB" w14:textId="77777777" w:rsidR="00F53874" w:rsidRDefault="00F53874" w:rsidP="00C67F9C">
      <w:pPr>
        <w:pStyle w:val="Odstavecseseznamem"/>
        <w:numPr>
          <w:ilvl w:val="0"/>
          <w:numId w:val="1"/>
        </w:numPr>
        <w:jc w:val="both"/>
        <w:rPr>
          <w:rFonts w:ascii="Arial" w:hAnsi="Arial" w:cs="Arial"/>
          <w:sz w:val="20"/>
          <w:szCs w:val="20"/>
        </w:rPr>
      </w:pPr>
      <w:r>
        <w:rPr>
          <w:rFonts w:ascii="Arial" w:hAnsi="Arial" w:cs="Arial"/>
          <w:sz w:val="20"/>
          <w:szCs w:val="20"/>
        </w:rPr>
        <w:t>Možnost vzdáleného restartu.</w:t>
      </w:r>
    </w:p>
    <w:p w14:paraId="58B71685" w14:textId="77777777" w:rsidR="008A67B9" w:rsidRPr="008A67B9" w:rsidRDefault="008A67B9" w:rsidP="008A67B9">
      <w:pPr>
        <w:jc w:val="both"/>
        <w:rPr>
          <w:rFonts w:ascii="Arial" w:hAnsi="Arial" w:cs="Arial"/>
          <w:sz w:val="20"/>
          <w:szCs w:val="20"/>
        </w:rPr>
      </w:pPr>
    </w:p>
    <w:p w14:paraId="02E7DC30" w14:textId="77777777" w:rsidR="00C67F9C" w:rsidRDefault="0002127F" w:rsidP="00C67F9C">
      <w:pPr>
        <w:pStyle w:val="Odstavecseseznamem"/>
        <w:numPr>
          <w:ilvl w:val="0"/>
          <w:numId w:val="1"/>
        </w:numPr>
        <w:jc w:val="both"/>
        <w:rPr>
          <w:rFonts w:ascii="Arial" w:hAnsi="Arial" w:cs="Arial"/>
          <w:sz w:val="20"/>
          <w:szCs w:val="20"/>
        </w:rPr>
      </w:pPr>
      <w:r>
        <w:rPr>
          <w:rFonts w:ascii="Arial" w:hAnsi="Arial" w:cs="Arial"/>
          <w:sz w:val="20"/>
          <w:szCs w:val="20"/>
        </w:rPr>
        <w:t>Správu</w:t>
      </w:r>
      <w:r w:rsidR="00C67F9C">
        <w:rPr>
          <w:rFonts w:ascii="Arial" w:hAnsi="Arial" w:cs="Arial"/>
          <w:sz w:val="20"/>
          <w:szCs w:val="20"/>
        </w:rPr>
        <w:t xml:space="preserve"> uživatelů s možností přidělování přístupových práv (</w:t>
      </w:r>
      <w:r w:rsidR="005126E9">
        <w:rPr>
          <w:rFonts w:ascii="Arial" w:hAnsi="Arial" w:cs="Arial"/>
          <w:sz w:val="20"/>
          <w:szCs w:val="20"/>
        </w:rPr>
        <w:t>uživatel, správce</w:t>
      </w:r>
      <w:r w:rsidR="00C67F9C">
        <w:rPr>
          <w:rFonts w:ascii="Arial" w:hAnsi="Arial" w:cs="Arial"/>
          <w:sz w:val="20"/>
          <w:szCs w:val="20"/>
        </w:rPr>
        <w:t>).</w:t>
      </w:r>
    </w:p>
    <w:p w14:paraId="13F6D82F" w14:textId="77777777" w:rsidR="00475345" w:rsidRPr="00475345" w:rsidRDefault="00475345" w:rsidP="00475345">
      <w:pPr>
        <w:pStyle w:val="Odstavecseseznamem"/>
        <w:rPr>
          <w:rFonts w:ascii="Arial" w:hAnsi="Arial" w:cs="Arial"/>
          <w:sz w:val="20"/>
          <w:szCs w:val="20"/>
        </w:rPr>
      </w:pPr>
    </w:p>
    <w:p w14:paraId="7FD04622" w14:textId="77777777" w:rsidR="00475345" w:rsidRDefault="00475345" w:rsidP="00C67F9C">
      <w:pPr>
        <w:pStyle w:val="Odstavecseseznamem"/>
        <w:numPr>
          <w:ilvl w:val="0"/>
          <w:numId w:val="1"/>
        </w:numPr>
        <w:jc w:val="both"/>
        <w:rPr>
          <w:rFonts w:ascii="Arial" w:hAnsi="Arial" w:cs="Arial"/>
          <w:sz w:val="20"/>
          <w:szCs w:val="20"/>
        </w:rPr>
      </w:pPr>
      <w:r>
        <w:rPr>
          <w:rFonts w:ascii="Arial" w:hAnsi="Arial" w:cs="Arial"/>
          <w:sz w:val="20"/>
          <w:szCs w:val="20"/>
        </w:rPr>
        <w:lastRenderedPageBreak/>
        <w:t xml:space="preserve">Možnost shlukování části zařízení do skupin, např. městských obvodů pro přenos mimořádných událostí, </w:t>
      </w:r>
      <w:r w:rsidR="00731023">
        <w:rPr>
          <w:rFonts w:ascii="Arial" w:hAnsi="Arial" w:cs="Arial"/>
          <w:sz w:val="20"/>
          <w:szCs w:val="20"/>
        </w:rPr>
        <w:t xml:space="preserve">výluk </w:t>
      </w:r>
      <w:r>
        <w:rPr>
          <w:rFonts w:ascii="Arial" w:hAnsi="Arial" w:cs="Arial"/>
          <w:sz w:val="20"/>
          <w:szCs w:val="20"/>
        </w:rPr>
        <w:t>apod.</w:t>
      </w:r>
    </w:p>
    <w:p w14:paraId="741F8CFF" w14:textId="77777777" w:rsidR="00CA5C85" w:rsidRPr="00CA5C85" w:rsidRDefault="00CA5C85" w:rsidP="00CA5C85">
      <w:pPr>
        <w:jc w:val="both"/>
        <w:rPr>
          <w:rFonts w:ascii="Arial" w:hAnsi="Arial" w:cs="Arial"/>
          <w:sz w:val="20"/>
          <w:szCs w:val="20"/>
        </w:rPr>
      </w:pPr>
    </w:p>
    <w:p w14:paraId="7970FC35" w14:textId="77777777" w:rsidR="008D255C" w:rsidRPr="008D255C" w:rsidRDefault="00C67F9C" w:rsidP="00C67F9C">
      <w:pPr>
        <w:pStyle w:val="Odstavecseseznamem"/>
        <w:numPr>
          <w:ilvl w:val="0"/>
          <w:numId w:val="1"/>
        </w:numPr>
        <w:jc w:val="both"/>
        <w:rPr>
          <w:rFonts w:ascii="Arial" w:hAnsi="Arial" w:cs="Arial"/>
          <w:sz w:val="20"/>
          <w:szCs w:val="20"/>
          <w:u w:val="single"/>
        </w:rPr>
      </w:pPr>
      <w:r w:rsidRPr="008D255C">
        <w:rPr>
          <w:rFonts w:ascii="Arial" w:hAnsi="Arial" w:cs="Arial"/>
          <w:sz w:val="20"/>
          <w:szCs w:val="20"/>
        </w:rPr>
        <w:t xml:space="preserve">Možnost </w:t>
      </w:r>
      <w:r w:rsidR="00797264">
        <w:rPr>
          <w:rFonts w:ascii="Arial" w:hAnsi="Arial" w:cs="Arial"/>
          <w:sz w:val="20"/>
          <w:szCs w:val="20"/>
        </w:rPr>
        <w:t xml:space="preserve">nastavení </w:t>
      </w:r>
      <w:r w:rsidR="008D255C" w:rsidRPr="008D255C">
        <w:rPr>
          <w:rFonts w:ascii="Arial" w:hAnsi="Arial" w:cs="Arial"/>
          <w:sz w:val="20"/>
          <w:szCs w:val="20"/>
        </w:rPr>
        <w:t>periodicity zvukového výstupu mi</w:t>
      </w:r>
      <w:r w:rsidR="00F6755B">
        <w:rPr>
          <w:rFonts w:ascii="Arial" w:hAnsi="Arial" w:cs="Arial"/>
          <w:sz w:val="20"/>
          <w:szCs w:val="20"/>
        </w:rPr>
        <w:t>mořádných událostí, výluk</w:t>
      </w:r>
      <w:r w:rsidR="008D255C" w:rsidRPr="008D255C">
        <w:rPr>
          <w:rFonts w:ascii="Arial" w:hAnsi="Arial" w:cs="Arial"/>
          <w:sz w:val="20"/>
          <w:szCs w:val="20"/>
        </w:rPr>
        <w:t>., aniž by došlo k manuální</w:t>
      </w:r>
      <w:r w:rsidR="00F6755B">
        <w:rPr>
          <w:rFonts w:ascii="Arial" w:hAnsi="Arial" w:cs="Arial"/>
          <w:sz w:val="20"/>
          <w:szCs w:val="20"/>
        </w:rPr>
        <w:t>mu</w:t>
      </w:r>
      <w:r w:rsidR="0002127F">
        <w:rPr>
          <w:rFonts w:ascii="Arial" w:hAnsi="Arial" w:cs="Arial"/>
          <w:sz w:val="20"/>
          <w:szCs w:val="20"/>
        </w:rPr>
        <w:t xml:space="preserve"> spuštění </w:t>
      </w:r>
      <w:r w:rsidR="00F6755B">
        <w:rPr>
          <w:rFonts w:ascii="Arial" w:hAnsi="Arial" w:cs="Arial"/>
          <w:sz w:val="20"/>
          <w:szCs w:val="20"/>
        </w:rPr>
        <w:t xml:space="preserve">této funkce </w:t>
      </w:r>
      <w:r w:rsidR="008D255C" w:rsidRPr="008D255C">
        <w:rPr>
          <w:rFonts w:ascii="Arial" w:hAnsi="Arial" w:cs="Arial"/>
          <w:sz w:val="20"/>
          <w:szCs w:val="20"/>
        </w:rPr>
        <w:t>tlačítkem.</w:t>
      </w:r>
    </w:p>
    <w:p w14:paraId="7E887AE8" w14:textId="77777777" w:rsidR="00E478C0" w:rsidRPr="00E478C0" w:rsidRDefault="00E478C0" w:rsidP="00E478C0">
      <w:pPr>
        <w:jc w:val="both"/>
        <w:rPr>
          <w:rFonts w:ascii="Arial" w:hAnsi="Arial" w:cs="Arial"/>
          <w:sz w:val="20"/>
          <w:szCs w:val="20"/>
          <w:u w:val="single"/>
        </w:rPr>
      </w:pPr>
    </w:p>
    <w:p w14:paraId="54E007A6" w14:textId="77777777" w:rsidR="00C67F9C" w:rsidRPr="003B1DB8" w:rsidRDefault="00C67F9C" w:rsidP="00C67F9C">
      <w:pPr>
        <w:pStyle w:val="Odstavecseseznamem"/>
        <w:numPr>
          <w:ilvl w:val="0"/>
          <w:numId w:val="1"/>
        </w:numPr>
        <w:jc w:val="both"/>
        <w:rPr>
          <w:rFonts w:ascii="Arial" w:hAnsi="Arial" w:cs="Arial"/>
          <w:sz w:val="20"/>
          <w:szCs w:val="20"/>
          <w:u w:val="single"/>
        </w:rPr>
      </w:pPr>
      <w:r>
        <w:rPr>
          <w:rFonts w:ascii="Arial" w:hAnsi="Arial" w:cs="Arial"/>
          <w:sz w:val="20"/>
          <w:szCs w:val="20"/>
        </w:rPr>
        <w:t>Backoffice bude umět převést text na řeč, kdy bude následně akustická informace odeslána do konkrétního zařízení, popřípadě vybrané skupiny zařízení</w:t>
      </w:r>
      <w:r w:rsidR="00B02EC9">
        <w:rPr>
          <w:rFonts w:ascii="Arial" w:hAnsi="Arial" w:cs="Arial"/>
          <w:sz w:val="20"/>
          <w:szCs w:val="20"/>
        </w:rPr>
        <w:t>.</w:t>
      </w:r>
    </w:p>
    <w:p w14:paraId="31923E67" w14:textId="77777777" w:rsidR="003B1DB8" w:rsidRPr="003B1DB8" w:rsidRDefault="003B1DB8" w:rsidP="003B1DB8">
      <w:pPr>
        <w:jc w:val="both"/>
        <w:rPr>
          <w:rFonts w:ascii="Arial" w:hAnsi="Arial" w:cs="Arial"/>
          <w:sz w:val="20"/>
          <w:szCs w:val="20"/>
          <w:u w:val="single"/>
        </w:rPr>
      </w:pPr>
    </w:p>
    <w:p w14:paraId="5270B9C0" w14:textId="77777777" w:rsidR="00C67F9C" w:rsidRPr="003B1DB8" w:rsidRDefault="00C67F9C" w:rsidP="00C67F9C">
      <w:pPr>
        <w:pStyle w:val="Odstavecseseznamem"/>
        <w:numPr>
          <w:ilvl w:val="0"/>
          <w:numId w:val="1"/>
        </w:numPr>
        <w:jc w:val="both"/>
        <w:rPr>
          <w:rFonts w:ascii="Arial" w:hAnsi="Arial" w:cs="Arial"/>
          <w:sz w:val="20"/>
          <w:szCs w:val="20"/>
          <w:u w:val="single"/>
        </w:rPr>
      </w:pPr>
      <w:r>
        <w:rPr>
          <w:rFonts w:ascii="Arial" w:hAnsi="Arial" w:cs="Arial"/>
          <w:sz w:val="20"/>
          <w:szCs w:val="20"/>
        </w:rPr>
        <w:t>O</w:t>
      </w:r>
      <w:r w:rsidR="003B1DB8">
        <w:rPr>
          <w:rFonts w:ascii="Arial" w:hAnsi="Arial" w:cs="Arial"/>
          <w:sz w:val="20"/>
          <w:szCs w:val="20"/>
        </w:rPr>
        <w:t>kamžité zobrazení stavu on-line/</w:t>
      </w:r>
      <w:r>
        <w:rPr>
          <w:rFonts w:ascii="Arial" w:hAnsi="Arial" w:cs="Arial"/>
          <w:sz w:val="20"/>
          <w:szCs w:val="20"/>
        </w:rPr>
        <w:t>off-</w:t>
      </w:r>
      <w:r w:rsidR="003B1DB8">
        <w:rPr>
          <w:rFonts w:ascii="Arial" w:hAnsi="Arial" w:cs="Arial"/>
          <w:sz w:val="20"/>
          <w:szCs w:val="20"/>
        </w:rPr>
        <w:t>line/</w:t>
      </w:r>
      <w:r>
        <w:rPr>
          <w:rFonts w:ascii="Arial" w:hAnsi="Arial" w:cs="Arial"/>
          <w:sz w:val="20"/>
          <w:szCs w:val="20"/>
        </w:rPr>
        <w:t>bez napájení.</w:t>
      </w:r>
    </w:p>
    <w:p w14:paraId="4992EDC4" w14:textId="77777777" w:rsidR="003B1DB8" w:rsidRPr="003B1DB8" w:rsidRDefault="003B1DB8" w:rsidP="003B1DB8">
      <w:pPr>
        <w:jc w:val="both"/>
        <w:rPr>
          <w:rFonts w:ascii="Arial" w:hAnsi="Arial" w:cs="Arial"/>
          <w:sz w:val="20"/>
          <w:szCs w:val="20"/>
          <w:u w:val="single"/>
        </w:rPr>
      </w:pPr>
    </w:p>
    <w:p w14:paraId="24B84B13" w14:textId="77777777" w:rsidR="00C67F9C" w:rsidRPr="00836C5D" w:rsidRDefault="00C67F9C" w:rsidP="00C67F9C">
      <w:pPr>
        <w:pStyle w:val="Odstavecseseznamem"/>
        <w:numPr>
          <w:ilvl w:val="0"/>
          <w:numId w:val="1"/>
        </w:numPr>
        <w:jc w:val="both"/>
        <w:rPr>
          <w:rFonts w:ascii="Arial" w:hAnsi="Arial" w:cs="Arial"/>
          <w:sz w:val="20"/>
          <w:szCs w:val="20"/>
          <w:u w:val="single"/>
        </w:rPr>
      </w:pPr>
      <w:r>
        <w:rPr>
          <w:rFonts w:ascii="Arial" w:hAnsi="Arial" w:cs="Arial"/>
          <w:sz w:val="20"/>
          <w:szCs w:val="20"/>
        </w:rPr>
        <w:t>Přístup k náhledu a úpravám veškerých konfiguračních možností displejů popsaných v tomto dokumentu.</w:t>
      </w:r>
    </w:p>
    <w:p w14:paraId="4D24EDB2" w14:textId="77777777" w:rsidR="00771E7A" w:rsidRDefault="00771E7A" w:rsidP="00086C98">
      <w:pPr>
        <w:ind w:left="360"/>
        <w:jc w:val="both"/>
        <w:rPr>
          <w:rFonts w:ascii="Arial" w:hAnsi="Arial" w:cs="Arial"/>
          <w:sz w:val="20"/>
          <w:szCs w:val="20"/>
        </w:rPr>
      </w:pPr>
      <w:bookmarkStart w:id="130" w:name="OLE_LINK1"/>
    </w:p>
    <w:p w14:paraId="1CBF9EAE" w14:textId="77777777" w:rsidR="00BA1A8D" w:rsidRPr="00086C98" w:rsidRDefault="00C67F9C" w:rsidP="00086C98">
      <w:pPr>
        <w:ind w:left="360"/>
        <w:jc w:val="both"/>
        <w:rPr>
          <w:rFonts w:ascii="Arial" w:hAnsi="Arial" w:cs="Arial"/>
          <w:sz w:val="20"/>
          <w:szCs w:val="20"/>
        </w:rPr>
      </w:pPr>
      <w:r w:rsidRPr="00836C5D">
        <w:rPr>
          <w:rFonts w:ascii="Arial" w:hAnsi="Arial" w:cs="Arial"/>
          <w:sz w:val="20"/>
          <w:szCs w:val="20"/>
        </w:rPr>
        <w:t>Komunikační rozhraní pro mo</w:t>
      </w:r>
      <w:r w:rsidR="00B02EC9">
        <w:rPr>
          <w:rFonts w:ascii="Arial" w:hAnsi="Arial" w:cs="Arial"/>
          <w:sz w:val="20"/>
          <w:szCs w:val="20"/>
        </w:rPr>
        <w:t xml:space="preserve">nitoring a správu mezi panely, </w:t>
      </w:r>
      <w:r w:rsidRPr="00836C5D">
        <w:rPr>
          <w:rFonts w:ascii="Arial" w:hAnsi="Arial" w:cs="Arial"/>
          <w:sz w:val="20"/>
          <w:szCs w:val="20"/>
        </w:rPr>
        <w:t>serverem</w:t>
      </w:r>
      <w:r w:rsidR="00B02EC9">
        <w:rPr>
          <w:rFonts w:ascii="Arial" w:hAnsi="Arial" w:cs="Arial"/>
          <w:sz w:val="20"/>
          <w:szCs w:val="20"/>
        </w:rPr>
        <w:t xml:space="preserve"> a pro příjem definovaných informací</w:t>
      </w:r>
      <w:r w:rsidRPr="00836C5D">
        <w:rPr>
          <w:rFonts w:ascii="Arial" w:hAnsi="Arial" w:cs="Arial"/>
          <w:sz w:val="20"/>
          <w:szCs w:val="20"/>
        </w:rPr>
        <w:t xml:space="preserve"> musí být otevřen</w:t>
      </w:r>
      <w:r w:rsidR="00B02EC9">
        <w:rPr>
          <w:rFonts w:ascii="Arial" w:hAnsi="Arial" w:cs="Arial"/>
          <w:sz w:val="20"/>
          <w:szCs w:val="20"/>
        </w:rPr>
        <w:t xml:space="preserve">é a dodavatel k němu </w:t>
      </w:r>
      <w:r w:rsidRPr="00836C5D">
        <w:rPr>
          <w:rFonts w:ascii="Arial" w:hAnsi="Arial" w:cs="Arial"/>
          <w:sz w:val="20"/>
          <w:szCs w:val="20"/>
        </w:rPr>
        <w:t>musí poskytnout dokumentaci.</w:t>
      </w:r>
      <w:bookmarkEnd w:id="130"/>
    </w:p>
    <w:p w14:paraId="7E374AF4" w14:textId="77777777" w:rsidR="00BA1A8D" w:rsidRDefault="00BA1A8D" w:rsidP="002E2044">
      <w:pPr>
        <w:ind w:left="360"/>
        <w:jc w:val="both"/>
        <w:rPr>
          <w:rFonts w:ascii="Arial" w:hAnsi="Arial" w:cs="Arial"/>
          <w:b/>
          <w:sz w:val="20"/>
          <w:szCs w:val="20"/>
        </w:rPr>
      </w:pPr>
    </w:p>
    <w:p w14:paraId="4C48F75D" w14:textId="77777777" w:rsidR="00665E46" w:rsidRDefault="007B1C3C" w:rsidP="007B1C3C">
      <w:pPr>
        <w:ind w:left="360"/>
        <w:jc w:val="both"/>
        <w:rPr>
          <w:rFonts w:ascii="Arial" w:hAnsi="Arial" w:cs="Arial"/>
          <w:sz w:val="20"/>
          <w:szCs w:val="20"/>
        </w:rPr>
      </w:pPr>
      <w:r>
        <w:rPr>
          <w:rFonts w:ascii="Arial" w:hAnsi="Arial" w:cs="Arial"/>
          <w:sz w:val="20"/>
          <w:szCs w:val="20"/>
        </w:rPr>
        <w:t>Backoffice</w:t>
      </w:r>
      <w:r w:rsidRPr="00425DD5">
        <w:rPr>
          <w:rFonts w:ascii="Arial" w:hAnsi="Arial" w:cs="Arial"/>
          <w:sz w:val="20"/>
          <w:szCs w:val="20"/>
        </w:rPr>
        <w:t xml:space="preserve"> dodavatele</w:t>
      </w:r>
      <w:r>
        <w:rPr>
          <w:rFonts w:ascii="Arial" w:hAnsi="Arial" w:cs="Arial"/>
          <w:sz w:val="20"/>
          <w:szCs w:val="20"/>
        </w:rPr>
        <w:t xml:space="preserve"> neboli obslužný software,</w:t>
      </w:r>
      <w:r w:rsidRPr="00425DD5">
        <w:rPr>
          <w:rFonts w:ascii="Arial" w:hAnsi="Arial" w:cs="Arial"/>
          <w:sz w:val="20"/>
          <w:szCs w:val="20"/>
        </w:rPr>
        <w:t xml:space="preserve"> řídí a spravuje dotčená zařízení, přičemž tento backoffice není nikterak implementován do prostředí zadavatele. Zadavatel poskytne pouze komunikační tunel pro přenos konkrétních dat (např. aktuální odjezdy), přičemž dodavatel uvedené vykreslí na konkrétním zařízení. </w:t>
      </w:r>
    </w:p>
    <w:p w14:paraId="1ED3AAB4" w14:textId="77777777" w:rsidR="00665E46" w:rsidRDefault="00665E46" w:rsidP="007B1C3C">
      <w:pPr>
        <w:ind w:left="360"/>
        <w:jc w:val="both"/>
        <w:rPr>
          <w:rFonts w:ascii="Arial" w:hAnsi="Arial" w:cs="Arial"/>
          <w:sz w:val="20"/>
          <w:szCs w:val="20"/>
        </w:rPr>
      </w:pPr>
    </w:p>
    <w:p w14:paraId="2A43795D" w14:textId="62682182" w:rsidR="007B1C3C" w:rsidRPr="00425DD5" w:rsidRDefault="007B1C3C" w:rsidP="007B1C3C">
      <w:pPr>
        <w:ind w:left="360"/>
        <w:jc w:val="both"/>
        <w:rPr>
          <w:rFonts w:ascii="Arial" w:hAnsi="Arial" w:cs="Arial"/>
          <w:sz w:val="20"/>
          <w:szCs w:val="20"/>
        </w:rPr>
      </w:pPr>
      <w:r w:rsidRPr="00425DD5">
        <w:rPr>
          <w:rFonts w:ascii="Arial" w:hAnsi="Arial" w:cs="Arial"/>
          <w:sz w:val="20"/>
          <w:szCs w:val="20"/>
        </w:rPr>
        <w:t>Níže je uveden ilustrační obrázek možného zobrazení informací. Změnu</w:t>
      </w:r>
      <w:r w:rsidR="00665E46">
        <w:rPr>
          <w:rFonts w:ascii="Arial" w:hAnsi="Arial" w:cs="Arial"/>
          <w:sz w:val="20"/>
          <w:szCs w:val="20"/>
        </w:rPr>
        <w:t xml:space="preserve"> zobrazení informací</w:t>
      </w:r>
      <w:r w:rsidRPr="00425DD5">
        <w:rPr>
          <w:rFonts w:ascii="Arial" w:hAnsi="Arial" w:cs="Arial"/>
          <w:sz w:val="20"/>
          <w:szCs w:val="20"/>
        </w:rPr>
        <w:t xml:space="preserve"> oproti ilustraci je možné provést se souhlasem zadavatele.</w:t>
      </w:r>
    </w:p>
    <w:p w14:paraId="7993AF09" w14:textId="77777777" w:rsidR="00CE50AB" w:rsidRDefault="00CE50AB" w:rsidP="002E2044">
      <w:pPr>
        <w:ind w:left="360"/>
        <w:jc w:val="both"/>
        <w:rPr>
          <w:rFonts w:ascii="Arial" w:hAnsi="Arial" w:cs="Arial"/>
          <w:b/>
          <w:sz w:val="20"/>
          <w:szCs w:val="20"/>
        </w:rPr>
      </w:pPr>
    </w:p>
    <w:p w14:paraId="31AEECB3" w14:textId="77777777" w:rsidR="00CE50AB" w:rsidRPr="00823677" w:rsidRDefault="007B1C3C" w:rsidP="002E2044">
      <w:pPr>
        <w:ind w:left="360"/>
        <w:jc w:val="both"/>
        <w:rPr>
          <w:rFonts w:ascii="Arial" w:hAnsi="Arial" w:cs="Arial"/>
          <w:b/>
          <w:sz w:val="20"/>
          <w:szCs w:val="20"/>
        </w:rPr>
      </w:pPr>
      <w:r w:rsidRPr="00CE50AB">
        <w:rPr>
          <w:rFonts w:ascii="Arial" w:hAnsi="Arial" w:cs="Arial"/>
          <w:b/>
          <w:noProof/>
          <w:sz w:val="20"/>
          <w:szCs w:val="20"/>
          <w:lang w:eastAsia="cs-CZ"/>
        </w:rPr>
        <w:lastRenderedPageBreak/>
        <w:drawing>
          <wp:inline distT="0" distB="0" distL="0" distR="0" wp14:anchorId="00DA9FD7" wp14:editId="5E32B4A6">
            <wp:extent cx="4635500" cy="8248015"/>
            <wp:effectExtent l="0" t="0" r="0" b="635"/>
            <wp:docPr id="1" name="Obrázek 1" descr="C:\Users\miskod\AppData\Local\Packages\5319275A.WhatsAppDesktop_cv1g1gvanyjgm\TempState\5848AD959570F87753A60CE8BE1567F3\Obrázek WhatsApp, 2024-06-11 v 13.39.39_f0ccd1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skod\AppData\Local\Packages\5319275A.WhatsAppDesktop_cv1g1gvanyjgm\TempState\5848AD959570F87753A60CE8BE1567F3\Obrázek WhatsApp, 2024-06-11 v 13.39.39_f0ccd11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0" cy="8248015"/>
                    </a:xfrm>
                    <a:prstGeom prst="rect">
                      <a:avLst/>
                    </a:prstGeom>
                    <a:noFill/>
                    <a:ln>
                      <a:noFill/>
                    </a:ln>
                  </pic:spPr>
                </pic:pic>
              </a:graphicData>
            </a:graphic>
          </wp:inline>
        </w:drawing>
      </w:r>
    </w:p>
    <w:sectPr w:rsidR="00CE50AB" w:rsidRPr="0082367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9F165" w14:textId="77777777" w:rsidR="00D470C5" w:rsidRDefault="00D470C5" w:rsidP="00B01B99">
      <w:r>
        <w:separator/>
      </w:r>
    </w:p>
  </w:endnote>
  <w:endnote w:type="continuationSeparator" w:id="0">
    <w:p w14:paraId="609EE786" w14:textId="77777777" w:rsidR="00D470C5" w:rsidRDefault="00D470C5" w:rsidP="00B01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2FD35" w14:textId="77777777" w:rsidR="00D470C5" w:rsidRDefault="00D470C5" w:rsidP="00B01B99">
      <w:r>
        <w:separator/>
      </w:r>
    </w:p>
  </w:footnote>
  <w:footnote w:type="continuationSeparator" w:id="0">
    <w:p w14:paraId="24368092" w14:textId="77777777" w:rsidR="00D470C5" w:rsidRDefault="00D470C5" w:rsidP="00B01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AC707" w14:textId="090E222B" w:rsidR="00B01B99" w:rsidRDefault="00B01B99">
    <w:pPr>
      <w:pStyle w:val="Zhlav"/>
    </w:pPr>
    <w:r>
      <w:t xml:space="preserve">Příloha č. </w:t>
    </w:r>
    <w:r w:rsidR="007214A5">
      <w:t>3</w:t>
    </w:r>
    <w:r>
      <w:t xml:space="preserve"> ZD – Technická specifikace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F47B8"/>
    <w:multiLevelType w:val="hybridMultilevel"/>
    <w:tmpl w:val="34702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DE4DE0"/>
    <w:multiLevelType w:val="hybridMultilevel"/>
    <w:tmpl w:val="3424B470"/>
    <w:lvl w:ilvl="0" w:tplc="715AF55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934F62"/>
    <w:multiLevelType w:val="hybridMultilevel"/>
    <w:tmpl w:val="7A9AD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4611F7"/>
    <w:multiLevelType w:val="hybridMultilevel"/>
    <w:tmpl w:val="BFB4D006"/>
    <w:lvl w:ilvl="0" w:tplc="6DA48E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93B1F44"/>
    <w:multiLevelType w:val="hybridMultilevel"/>
    <w:tmpl w:val="6BF04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709810">
    <w:abstractNumId w:val="1"/>
  </w:num>
  <w:num w:numId="2" w16cid:durableId="1995179259">
    <w:abstractNumId w:val="2"/>
  </w:num>
  <w:num w:numId="3" w16cid:durableId="1330712614">
    <w:abstractNumId w:val="0"/>
  </w:num>
  <w:num w:numId="4" w16cid:durableId="435755285">
    <w:abstractNumId w:val="3"/>
  </w:num>
  <w:num w:numId="5" w16cid:durableId="17547360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ško David, Ing.">
    <w15:presenceInfo w15:providerId="AD" w15:userId="S-1-5-21-1688287415-1860907588-483988704-12240"/>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F9C"/>
    <w:rsid w:val="0002127F"/>
    <w:rsid w:val="00037A68"/>
    <w:rsid w:val="000414AA"/>
    <w:rsid w:val="00041E47"/>
    <w:rsid w:val="00064685"/>
    <w:rsid w:val="00067B2E"/>
    <w:rsid w:val="00067F2E"/>
    <w:rsid w:val="00070058"/>
    <w:rsid w:val="00071FA8"/>
    <w:rsid w:val="000747BB"/>
    <w:rsid w:val="00076CC8"/>
    <w:rsid w:val="00085F74"/>
    <w:rsid w:val="00086C98"/>
    <w:rsid w:val="00097B6F"/>
    <w:rsid w:val="000C36CF"/>
    <w:rsid w:val="000D18D2"/>
    <w:rsid w:val="000E6407"/>
    <w:rsid w:val="0010454E"/>
    <w:rsid w:val="0010487D"/>
    <w:rsid w:val="00106676"/>
    <w:rsid w:val="00110F95"/>
    <w:rsid w:val="00116873"/>
    <w:rsid w:val="0012703A"/>
    <w:rsid w:val="00134FE4"/>
    <w:rsid w:val="0013521E"/>
    <w:rsid w:val="00136BEF"/>
    <w:rsid w:val="00172659"/>
    <w:rsid w:val="00172E74"/>
    <w:rsid w:val="00173907"/>
    <w:rsid w:val="0018387E"/>
    <w:rsid w:val="001A0FA1"/>
    <w:rsid w:val="001A1126"/>
    <w:rsid w:val="001A439F"/>
    <w:rsid w:val="001A5E1A"/>
    <w:rsid w:val="001B58BC"/>
    <w:rsid w:val="001D36DC"/>
    <w:rsid w:val="001E1D0D"/>
    <w:rsid w:val="00200CD1"/>
    <w:rsid w:val="00203758"/>
    <w:rsid w:val="0021776B"/>
    <w:rsid w:val="0022206A"/>
    <w:rsid w:val="002369A2"/>
    <w:rsid w:val="002505AA"/>
    <w:rsid w:val="002636C9"/>
    <w:rsid w:val="002945EE"/>
    <w:rsid w:val="002C03DD"/>
    <w:rsid w:val="002C4776"/>
    <w:rsid w:val="002C4923"/>
    <w:rsid w:val="002D3632"/>
    <w:rsid w:val="002E2044"/>
    <w:rsid w:val="00313025"/>
    <w:rsid w:val="00313D00"/>
    <w:rsid w:val="00314877"/>
    <w:rsid w:val="00316B80"/>
    <w:rsid w:val="00320885"/>
    <w:rsid w:val="0032457E"/>
    <w:rsid w:val="00342EB0"/>
    <w:rsid w:val="00361B1E"/>
    <w:rsid w:val="00366883"/>
    <w:rsid w:val="0037212E"/>
    <w:rsid w:val="0038228D"/>
    <w:rsid w:val="003A7F59"/>
    <w:rsid w:val="003B1DB8"/>
    <w:rsid w:val="003B778E"/>
    <w:rsid w:val="003C58A6"/>
    <w:rsid w:val="003D0C9D"/>
    <w:rsid w:val="003D6D86"/>
    <w:rsid w:val="003E39A3"/>
    <w:rsid w:val="003E67A5"/>
    <w:rsid w:val="003E75C2"/>
    <w:rsid w:val="003F09FC"/>
    <w:rsid w:val="003F1E9E"/>
    <w:rsid w:val="00400BB5"/>
    <w:rsid w:val="00415A06"/>
    <w:rsid w:val="00425DD5"/>
    <w:rsid w:val="0044143D"/>
    <w:rsid w:val="00445CC2"/>
    <w:rsid w:val="0046225F"/>
    <w:rsid w:val="00465500"/>
    <w:rsid w:val="00466BE3"/>
    <w:rsid w:val="004707D0"/>
    <w:rsid w:val="00473B12"/>
    <w:rsid w:val="00475345"/>
    <w:rsid w:val="0049435E"/>
    <w:rsid w:val="004A1DF4"/>
    <w:rsid w:val="004B0934"/>
    <w:rsid w:val="004B0E70"/>
    <w:rsid w:val="004B21E0"/>
    <w:rsid w:val="004B4764"/>
    <w:rsid w:val="004B5F51"/>
    <w:rsid w:val="004B7A52"/>
    <w:rsid w:val="004C7E0F"/>
    <w:rsid w:val="004D1E2C"/>
    <w:rsid w:val="0051087E"/>
    <w:rsid w:val="00511A94"/>
    <w:rsid w:val="00512330"/>
    <w:rsid w:val="005126E9"/>
    <w:rsid w:val="00512EE6"/>
    <w:rsid w:val="00520830"/>
    <w:rsid w:val="0052121D"/>
    <w:rsid w:val="00532F4D"/>
    <w:rsid w:val="005335D6"/>
    <w:rsid w:val="00533EC8"/>
    <w:rsid w:val="00541959"/>
    <w:rsid w:val="0055622C"/>
    <w:rsid w:val="00570EDA"/>
    <w:rsid w:val="005744CD"/>
    <w:rsid w:val="00581184"/>
    <w:rsid w:val="005A1BF8"/>
    <w:rsid w:val="005C07D6"/>
    <w:rsid w:val="005C7124"/>
    <w:rsid w:val="005D376E"/>
    <w:rsid w:val="005D6937"/>
    <w:rsid w:val="005E578C"/>
    <w:rsid w:val="006030EA"/>
    <w:rsid w:val="0060595A"/>
    <w:rsid w:val="006105EB"/>
    <w:rsid w:val="00614189"/>
    <w:rsid w:val="006265EE"/>
    <w:rsid w:val="006526E1"/>
    <w:rsid w:val="006547B2"/>
    <w:rsid w:val="00664A58"/>
    <w:rsid w:val="00665E46"/>
    <w:rsid w:val="00674286"/>
    <w:rsid w:val="00676257"/>
    <w:rsid w:val="00677AEE"/>
    <w:rsid w:val="006901BF"/>
    <w:rsid w:val="006A509A"/>
    <w:rsid w:val="006B1D6C"/>
    <w:rsid w:val="006B7212"/>
    <w:rsid w:val="006D709B"/>
    <w:rsid w:val="00712704"/>
    <w:rsid w:val="007128DC"/>
    <w:rsid w:val="007141B9"/>
    <w:rsid w:val="007178C0"/>
    <w:rsid w:val="007214A5"/>
    <w:rsid w:val="007254FA"/>
    <w:rsid w:val="00731023"/>
    <w:rsid w:val="00751685"/>
    <w:rsid w:val="00756B30"/>
    <w:rsid w:val="0076652E"/>
    <w:rsid w:val="00767E5B"/>
    <w:rsid w:val="00771E7A"/>
    <w:rsid w:val="00797264"/>
    <w:rsid w:val="007A233C"/>
    <w:rsid w:val="007A7440"/>
    <w:rsid w:val="007B0289"/>
    <w:rsid w:val="007B1C3C"/>
    <w:rsid w:val="007E16E2"/>
    <w:rsid w:val="007F6CD4"/>
    <w:rsid w:val="0080383E"/>
    <w:rsid w:val="008146D1"/>
    <w:rsid w:val="00823677"/>
    <w:rsid w:val="00871484"/>
    <w:rsid w:val="00874BEE"/>
    <w:rsid w:val="00875C01"/>
    <w:rsid w:val="00883C48"/>
    <w:rsid w:val="00884814"/>
    <w:rsid w:val="0088696F"/>
    <w:rsid w:val="008A1585"/>
    <w:rsid w:val="008A67B9"/>
    <w:rsid w:val="008B468A"/>
    <w:rsid w:val="008D255C"/>
    <w:rsid w:val="008E3D6A"/>
    <w:rsid w:val="00900F0D"/>
    <w:rsid w:val="009170CE"/>
    <w:rsid w:val="00924ECB"/>
    <w:rsid w:val="009529B3"/>
    <w:rsid w:val="009708F4"/>
    <w:rsid w:val="00974FCE"/>
    <w:rsid w:val="009771D4"/>
    <w:rsid w:val="00990679"/>
    <w:rsid w:val="00992064"/>
    <w:rsid w:val="009A5C8E"/>
    <w:rsid w:val="009B0CF5"/>
    <w:rsid w:val="009B6E1A"/>
    <w:rsid w:val="009C1BD1"/>
    <w:rsid w:val="009D03D5"/>
    <w:rsid w:val="009E50FD"/>
    <w:rsid w:val="00A11AB9"/>
    <w:rsid w:val="00A2501B"/>
    <w:rsid w:val="00A271EB"/>
    <w:rsid w:val="00A361F9"/>
    <w:rsid w:val="00A62780"/>
    <w:rsid w:val="00A67F25"/>
    <w:rsid w:val="00AE26AE"/>
    <w:rsid w:val="00AE2FC8"/>
    <w:rsid w:val="00AF259C"/>
    <w:rsid w:val="00AF2CA8"/>
    <w:rsid w:val="00B01B99"/>
    <w:rsid w:val="00B02EC9"/>
    <w:rsid w:val="00B0523E"/>
    <w:rsid w:val="00B33EBD"/>
    <w:rsid w:val="00B511F8"/>
    <w:rsid w:val="00B609C0"/>
    <w:rsid w:val="00B77F0B"/>
    <w:rsid w:val="00B81948"/>
    <w:rsid w:val="00B90D5C"/>
    <w:rsid w:val="00B93466"/>
    <w:rsid w:val="00B97D7E"/>
    <w:rsid w:val="00BA1A8D"/>
    <w:rsid w:val="00BB4956"/>
    <w:rsid w:val="00BC0C23"/>
    <w:rsid w:val="00BD10C4"/>
    <w:rsid w:val="00BE6634"/>
    <w:rsid w:val="00C22BB2"/>
    <w:rsid w:val="00C2681E"/>
    <w:rsid w:val="00C30D70"/>
    <w:rsid w:val="00C42490"/>
    <w:rsid w:val="00C6476D"/>
    <w:rsid w:val="00C67F9C"/>
    <w:rsid w:val="00C71CAD"/>
    <w:rsid w:val="00CA0C68"/>
    <w:rsid w:val="00CA5C85"/>
    <w:rsid w:val="00CB5B07"/>
    <w:rsid w:val="00CC5C3D"/>
    <w:rsid w:val="00CE36E9"/>
    <w:rsid w:val="00CE50AB"/>
    <w:rsid w:val="00CF4306"/>
    <w:rsid w:val="00CF73A7"/>
    <w:rsid w:val="00D0435F"/>
    <w:rsid w:val="00D12781"/>
    <w:rsid w:val="00D1553A"/>
    <w:rsid w:val="00D15542"/>
    <w:rsid w:val="00D32771"/>
    <w:rsid w:val="00D3766D"/>
    <w:rsid w:val="00D470C5"/>
    <w:rsid w:val="00D5355B"/>
    <w:rsid w:val="00D57D7E"/>
    <w:rsid w:val="00D62214"/>
    <w:rsid w:val="00D72D03"/>
    <w:rsid w:val="00D74056"/>
    <w:rsid w:val="00D76B80"/>
    <w:rsid w:val="00D93934"/>
    <w:rsid w:val="00D94313"/>
    <w:rsid w:val="00DB1405"/>
    <w:rsid w:val="00DB6467"/>
    <w:rsid w:val="00DC513F"/>
    <w:rsid w:val="00DD6A55"/>
    <w:rsid w:val="00DE4A3E"/>
    <w:rsid w:val="00DF6378"/>
    <w:rsid w:val="00E07100"/>
    <w:rsid w:val="00E07CF7"/>
    <w:rsid w:val="00E112A8"/>
    <w:rsid w:val="00E431F0"/>
    <w:rsid w:val="00E478C0"/>
    <w:rsid w:val="00E66C0F"/>
    <w:rsid w:val="00E67AE6"/>
    <w:rsid w:val="00E701EB"/>
    <w:rsid w:val="00EA789B"/>
    <w:rsid w:val="00EB32A8"/>
    <w:rsid w:val="00ED2690"/>
    <w:rsid w:val="00ED6A85"/>
    <w:rsid w:val="00ED6AD0"/>
    <w:rsid w:val="00EE31EE"/>
    <w:rsid w:val="00F021C3"/>
    <w:rsid w:val="00F340CC"/>
    <w:rsid w:val="00F35124"/>
    <w:rsid w:val="00F42604"/>
    <w:rsid w:val="00F53874"/>
    <w:rsid w:val="00F6755B"/>
    <w:rsid w:val="00F75687"/>
    <w:rsid w:val="00F81CEF"/>
    <w:rsid w:val="00F94BC5"/>
    <w:rsid w:val="00FA3A75"/>
    <w:rsid w:val="00FB0D74"/>
    <w:rsid w:val="00FC04EC"/>
    <w:rsid w:val="00FC1E1D"/>
    <w:rsid w:val="00FD3A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6660BF"/>
  <w15:chartTrackingRefBased/>
  <w15:docId w15:val="{EEFC5094-FFD1-4FC9-82DC-2DA604CCE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7F9C"/>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C67F9C"/>
    <w:pPr>
      <w:suppressAutoHyphens/>
      <w:autoSpaceDE w:val="0"/>
      <w:spacing w:after="0" w:line="240" w:lineRule="auto"/>
    </w:pPr>
    <w:rPr>
      <w:rFonts w:ascii="Arial" w:eastAsia="Times New Roman" w:hAnsi="Arial" w:cs="Arial"/>
      <w:color w:val="000000"/>
      <w:sz w:val="24"/>
      <w:szCs w:val="24"/>
      <w:lang w:eastAsia="zh-CN"/>
    </w:rPr>
  </w:style>
  <w:style w:type="paragraph" w:styleId="Odstavecseseznamem">
    <w:name w:val="List Paragraph"/>
    <w:basedOn w:val="Normln"/>
    <w:uiPriority w:val="34"/>
    <w:qFormat/>
    <w:rsid w:val="00C67F9C"/>
    <w:pPr>
      <w:suppressAutoHyphens w:val="0"/>
      <w:spacing w:after="200" w:line="276" w:lineRule="auto"/>
      <w:ind w:left="720"/>
      <w:contextualSpacing/>
    </w:pPr>
    <w:rPr>
      <w:rFonts w:ascii="Calibri" w:eastAsia="Calibri" w:hAnsi="Calibri"/>
      <w:sz w:val="22"/>
      <w:szCs w:val="22"/>
      <w:lang w:eastAsia="en-US"/>
    </w:rPr>
  </w:style>
  <w:style w:type="paragraph" w:customStyle="1" w:styleId="Normln2">
    <w:name w:val="Normální2"/>
    <w:rsid w:val="00C67F9C"/>
    <w:pPr>
      <w:suppressAutoHyphens/>
      <w:autoSpaceDE w:val="0"/>
      <w:spacing w:after="0" w:line="240" w:lineRule="auto"/>
    </w:pPr>
    <w:rPr>
      <w:rFonts w:ascii="Arial" w:eastAsia="Times New Roman" w:hAnsi="Arial" w:cs="Arial"/>
      <w:color w:val="000000"/>
      <w:sz w:val="24"/>
      <w:szCs w:val="24"/>
      <w:lang w:eastAsia="zh-CN"/>
    </w:rPr>
  </w:style>
  <w:style w:type="paragraph" w:styleId="Zhlav">
    <w:name w:val="header"/>
    <w:basedOn w:val="Normln"/>
    <w:link w:val="ZhlavChar"/>
    <w:uiPriority w:val="99"/>
    <w:unhideWhenUsed/>
    <w:rsid w:val="00B01B99"/>
    <w:pPr>
      <w:tabs>
        <w:tab w:val="center" w:pos="4536"/>
        <w:tab w:val="right" w:pos="9072"/>
      </w:tabs>
    </w:pPr>
  </w:style>
  <w:style w:type="character" w:customStyle="1" w:styleId="ZhlavChar">
    <w:name w:val="Záhlaví Char"/>
    <w:basedOn w:val="Standardnpsmoodstavce"/>
    <w:link w:val="Zhlav"/>
    <w:uiPriority w:val="99"/>
    <w:rsid w:val="00B01B99"/>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B01B99"/>
    <w:pPr>
      <w:tabs>
        <w:tab w:val="center" w:pos="4536"/>
        <w:tab w:val="right" w:pos="9072"/>
      </w:tabs>
    </w:pPr>
  </w:style>
  <w:style w:type="character" w:customStyle="1" w:styleId="ZpatChar">
    <w:name w:val="Zápatí Char"/>
    <w:basedOn w:val="Standardnpsmoodstavce"/>
    <w:link w:val="Zpat"/>
    <w:uiPriority w:val="99"/>
    <w:rsid w:val="00B01B99"/>
    <w:rPr>
      <w:rFonts w:ascii="Times New Roman" w:eastAsia="Times New Roman" w:hAnsi="Times New Roman" w:cs="Times New Roman"/>
      <w:sz w:val="24"/>
      <w:szCs w:val="24"/>
      <w:lang w:eastAsia="zh-CN"/>
    </w:rPr>
  </w:style>
  <w:style w:type="character" w:styleId="Odkaznakoment">
    <w:name w:val="annotation reference"/>
    <w:basedOn w:val="Standardnpsmoodstavce"/>
    <w:uiPriority w:val="99"/>
    <w:semiHidden/>
    <w:unhideWhenUsed/>
    <w:rsid w:val="007B1C3C"/>
    <w:rPr>
      <w:sz w:val="16"/>
      <w:szCs w:val="16"/>
    </w:rPr>
  </w:style>
  <w:style w:type="paragraph" w:styleId="Textkomente">
    <w:name w:val="annotation text"/>
    <w:basedOn w:val="Normln"/>
    <w:link w:val="TextkomenteChar"/>
    <w:uiPriority w:val="99"/>
    <w:unhideWhenUsed/>
    <w:rsid w:val="007B1C3C"/>
    <w:rPr>
      <w:sz w:val="20"/>
      <w:szCs w:val="20"/>
    </w:rPr>
  </w:style>
  <w:style w:type="character" w:customStyle="1" w:styleId="TextkomenteChar">
    <w:name w:val="Text komentáře Char"/>
    <w:basedOn w:val="Standardnpsmoodstavce"/>
    <w:link w:val="Textkomente"/>
    <w:uiPriority w:val="99"/>
    <w:rsid w:val="007B1C3C"/>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7B1C3C"/>
    <w:rPr>
      <w:b/>
      <w:bCs/>
    </w:rPr>
  </w:style>
  <w:style w:type="character" w:customStyle="1" w:styleId="PedmtkomenteChar">
    <w:name w:val="Předmět komentáře Char"/>
    <w:basedOn w:val="TextkomenteChar"/>
    <w:link w:val="Pedmtkomente"/>
    <w:uiPriority w:val="99"/>
    <w:semiHidden/>
    <w:rsid w:val="007B1C3C"/>
    <w:rPr>
      <w:rFonts w:ascii="Times New Roman" w:eastAsia="Times New Roman" w:hAnsi="Times New Roman" w:cs="Times New Roman"/>
      <w:b/>
      <w:bCs/>
      <w:sz w:val="20"/>
      <w:szCs w:val="20"/>
      <w:lang w:eastAsia="zh-CN"/>
    </w:rPr>
  </w:style>
  <w:style w:type="paragraph" w:styleId="Textbubliny">
    <w:name w:val="Balloon Text"/>
    <w:basedOn w:val="Normln"/>
    <w:link w:val="TextbublinyChar"/>
    <w:uiPriority w:val="99"/>
    <w:semiHidden/>
    <w:unhideWhenUsed/>
    <w:rsid w:val="007B1C3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1C3C"/>
    <w:rPr>
      <w:rFonts w:ascii="Segoe UI" w:eastAsia="Times New Roman" w:hAnsi="Segoe UI" w:cs="Segoe UI"/>
      <w:sz w:val="18"/>
      <w:szCs w:val="18"/>
      <w:lang w:eastAsia="zh-CN"/>
    </w:rPr>
  </w:style>
  <w:style w:type="paragraph" w:styleId="Revize">
    <w:name w:val="Revision"/>
    <w:hidden/>
    <w:uiPriority w:val="99"/>
    <w:semiHidden/>
    <w:rsid w:val="00665E46"/>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603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3E98F-79FF-40CF-ADD1-EE359B449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1233</Words>
  <Characters>7279</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Mžik Lukáš</dc:creator>
  <cp:keywords/>
  <dc:description/>
  <cp:lastModifiedBy>Milan Friedrich</cp:lastModifiedBy>
  <cp:revision>38</cp:revision>
  <dcterms:created xsi:type="dcterms:W3CDTF">2025-01-29T14:23:00Z</dcterms:created>
  <dcterms:modified xsi:type="dcterms:W3CDTF">2025-02-14T09:29:00Z</dcterms:modified>
</cp:coreProperties>
</file>